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15904" w14:textId="3AFE85E9" w:rsidR="003E0590" w:rsidRPr="009212E3" w:rsidRDefault="003E0590" w:rsidP="009212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212E3">
        <w:rPr>
          <w:rFonts w:ascii="Times New Roman" w:hAnsi="Times New Roman" w:cs="Times New Roman"/>
          <w:color w:val="000000"/>
          <w:sz w:val="24"/>
          <w:szCs w:val="24"/>
        </w:rPr>
        <w:t>EELNÕU</w:t>
      </w:r>
    </w:p>
    <w:p w14:paraId="32A22C0E" w14:textId="551C3B72" w:rsidR="003E0590" w:rsidRPr="009212E3" w:rsidRDefault="007E0EE8" w:rsidP="009212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2CA4">
        <w:rPr>
          <w:rFonts w:ascii="Times New Roman" w:hAnsi="Times New Roman" w:cs="Times New Roman"/>
          <w:sz w:val="24"/>
          <w:szCs w:val="24"/>
        </w:rPr>
        <w:t>6</w:t>
      </w:r>
      <w:r w:rsidR="00403C4A" w:rsidRPr="009212E3">
        <w:rPr>
          <w:rFonts w:ascii="Times New Roman" w:hAnsi="Times New Roman" w:cs="Times New Roman"/>
          <w:sz w:val="24"/>
          <w:szCs w:val="24"/>
        </w:rPr>
        <w:t>.</w:t>
      </w:r>
      <w:r w:rsidR="006345DC" w:rsidRPr="009212E3">
        <w:rPr>
          <w:rFonts w:ascii="Times New Roman" w:hAnsi="Times New Roman" w:cs="Times New Roman"/>
          <w:sz w:val="24"/>
          <w:szCs w:val="24"/>
        </w:rPr>
        <w:t>06.</w:t>
      </w:r>
      <w:r w:rsidR="00403C4A" w:rsidRPr="009212E3">
        <w:rPr>
          <w:rFonts w:ascii="Times New Roman" w:hAnsi="Times New Roman" w:cs="Times New Roman"/>
          <w:sz w:val="24"/>
          <w:szCs w:val="24"/>
        </w:rPr>
        <w:t>2025</w:t>
      </w:r>
    </w:p>
    <w:p w14:paraId="687905E3" w14:textId="77777777" w:rsidR="006648EE" w:rsidRPr="009212E3" w:rsidRDefault="006648EE" w:rsidP="00921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280ED94" w14:textId="65D4AFB8" w:rsidR="003E0590" w:rsidRPr="009212E3" w:rsidRDefault="00214CE8" w:rsidP="00921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212E3">
        <w:rPr>
          <w:rFonts w:ascii="Times New Roman" w:hAnsi="Times New Roman" w:cs="Times New Roman"/>
          <w:b/>
          <w:bCs/>
          <w:color w:val="000000"/>
          <w:sz w:val="32"/>
          <w:szCs w:val="32"/>
        </w:rPr>
        <w:t>V</w:t>
      </w:r>
      <w:r w:rsidR="003E0590" w:rsidRPr="009212E3">
        <w:rPr>
          <w:rFonts w:ascii="Times New Roman" w:hAnsi="Times New Roman" w:cs="Times New Roman"/>
          <w:b/>
          <w:bCs/>
          <w:color w:val="000000"/>
          <w:sz w:val="32"/>
          <w:szCs w:val="32"/>
        </w:rPr>
        <w:t>älismaalaste seaduse</w:t>
      </w:r>
      <w:r w:rsidR="008A7369" w:rsidRPr="009212E3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697620" w:rsidRPr="009212E3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ja </w:t>
      </w:r>
      <w:commentRangeStart w:id="0"/>
      <w:ins w:id="1" w:author="Maria Sults - JUSTDIGI" w:date="2025-08-21T15:51:00Z" w16du:dateUtc="2025-08-21T12:51:00Z">
        <w:r w:rsidR="003B64DA">
          <w:rPr>
            <w:rFonts w:ascii="Times New Roman" w:hAnsi="Times New Roman" w:cs="Times New Roman"/>
            <w:b/>
            <w:bCs/>
            <w:color w:val="000000"/>
            <w:sz w:val="32"/>
            <w:szCs w:val="32"/>
          </w:rPr>
          <w:t>sellega seondu</w:t>
        </w:r>
        <w:r w:rsidR="00B9380F">
          <w:rPr>
            <w:rFonts w:ascii="Times New Roman" w:hAnsi="Times New Roman" w:cs="Times New Roman"/>
            <w:b/>
            <w:bCs/>
            <w:color w:val="000000"/>
            <w:sz w:val="32"/>
            <w:szCs w:val="32"/>
          </w:rPr>
          <w:t xml:space="preserve">valt </w:t>
        </w:r>
      </w:ins>
      <w:commentRangeEnd w:id="0"/>
      <w:ins w:id="2" w:author="Maria Sults - JUSTDIGI" w:date="2025-08-21T15:53:00Z" w16du:dateUtc="2025-08-21T12:53:00Z">
        <w:r w:rsidR="00A75803">
          <w:rPr>
            <w:rStyle w:val="Kommentaariviide"/>
          </w:rPr>
          <w:commentReference w:id="0"/>
        </w:r>
      </w:ins>
      <w:r w:rsidR="00697620" w:rsidRPr="009212E3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teiste seaduste </w:t>
      </w:r>
      <w:r w:rsidR="003E0590" w:rsidRPr="009212E3">
        <w:rPr>
          <w:rFonts w:ascii="Times New Roman" w:hAnsi="Times New Roman" w:cs="Times New Roman"/>
          <w:b/>
          <w:bCs/>
          <w:color w:val="000000"/>
          <w:sz w:val="32"/>
          <w:szCs w:val="32"/>
        </w:rPr>
        <w:t>muutmise seadus</w:t>
      </w:r>
      <w:r w:rsidR="00F66899" w:rsidRPr="009212E3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(</w:t>
      </w:r>
      <w:r w:rsidR="00406996" w:rsidRPr="009212E3">
        <w:rPr>
          <w:rFonts w:ascii="Times New Roman" w:hAnsi="Times New Roman" w:cs="Times New Roman"/>
          <w:b/>
          <w:bCs/>
          <w:color w:val="000000"/>
          <w:sz w:val="32"/>
          <w:szCs w:val="32"/>
        </w:rPr>
        <w:t>ühtne luba)</w:t>
      </w:r>
    </w:p>
    <w:p w14:paraId="77270E18" w14:textId="77777777" w:rsidR="003E0590" w:rsidRPr="009212E3" w:rsidRDefault="003E0590" w:rsidP="00921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FCBAD46" w14:textId="2271DAC9" w:rsidR="00100BB5" w:rsidRPr="009212E3" w:rsidRDefault="003B2FDA" w:rsidP="009212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14CE8" w:rsidRPr="009212E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212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00BB5" w:rsidRPr="009212E3">
        <w:rPr>
          <w:rFonts w:ascii="Times New Roman" w:hAnsi="Times New Roman" w:cs="Times New Roman"/>
          <w:b/>
          <w:bCs/>
          <w:sz w:val="24"/>
          <w:szCs w:val="24"/>
        </w:rPr>
        <w:t>Välismaalaste seaduse muutmine</w:t>
      </w:r>
    </w:p>
    <w:p w14:paraId="5164B6F5" w14:textId="63C308DB" w:rsidR="00100BB5" w:rsidRPr="009212E3" w:rsidRDefault="00100BB5" w:rsidP="009212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C292E" w14:textId="03C255DD" w:rsidR="001F3FC8" w:rsidRPr="009212E3" w:rsidRDefault="003E0590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Välismaalaste seaduses tehakse järgmised muudatused:</w:t>
      </w:r>
    </w:p>
    <w:p w14:paraId="18C48FE8" w14:textId="77777777" w:rsidR="00E339F0" w:rsidRPr="009212E3" w:rsidRDefault="00E339F0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2742" w14:textId="3EBB6386" w:rsidR="00884A48" w:rsidRPr="009212E3" w:rsidRDefault="00552804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339F0" w:rsidRPr="009212E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4B7FC3" w:rsidRPr="009212E3">
        <w:rPr>
          <w:rFonts w:ascii="Times New Roman" w:hAnsi="Times New Roman" w:cs="Times New Roman"/>
          <w:sz w:val="24"/>
          <w:szCs w:val="24"/>
        </w:rPr>
        <w:t>paragrahvi 40</w:t>
      </w:r>
      <w:r w:rsidR="004B7FC3" w:rsidRPr="009212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B7FC3" w:rsidRPr="009212E3">
        <w:rPr>
          <w:rFonts w:ascii="Times New Roman" w:hAnsi="Times New Roman" w:cs="Times New Roman"/>
          <w:sz w:val="24"/>
          <w:szCs w:val="24"/>
        </w:rPr>
        <w:t xml:space="preserve"> lõi</w:t>
      </w:r>
      <w:r w:rsidR="005A0261" w:rsidRPr="009212E3">
        <w:rPr>
          <w:rFonts w:ascii="Times New Roman" w:hAnsi="Times New Roman" w:cs="Times New Roman"/>
          <w:sz w:val="24"/>
          <w:szCs w:val="24"/>
        </w:rPr>
        <w:t>ge</w:t>
      </w:r>
      <w:r w:rsidR="004B7FC3" w:rsidRPr="009212E3">
        <w:rPr>
          <w:rFonts w:ascii="Times New Roman" w:hAnsi="Times New Roman" w:cs="Times New Roman"/>
          <w:sz w:val="24"/>
          <w:szCs w:val="24"/>
        </w:rPr>
        <w:t xml:space="preserve"> 2 </w:t>
      </w:r>
      <w:r w:rsidR="005A0261" w:rsidRPr="009212E3">
        <w:rPr>
          <w:rFonts w:ascii="Times New Roman" w:hAnsi="Times New Roman" w:cs="Times New Roman"/>
          <w:sz w:val="24"/>
          <w:szCs w:val="24"/>
        </w:rPr>
        <w:t xml:space="preserve">muudetakse ja </w:t>
      </w:r>
      <w:r w:rsidR="0007621D" w:rsidRPr="009212E3">
        <w:rPr>
          <w:rFonts w:ascii="Times New Roman" w:hAnsi="Times New Roman" w:cs="Times New Roman"/>
          <w:sz w:val="24"/>
          <w:szCs w:val="24"/>
        </w:rPr>
        <w:t>sõna</w:t>
      </w:r>
      <w:r w:rsidR="005A0261" w:rsidRPr="009212E3">
        <w:rPr>
          <w:rFonts w:ascii="Times New Roman" w:hAnsi="Times New Roman" w:cs="Times New Roman"/>
          <w:sz w:val="24"/>
          <w:szCs w:val="24"/>
        </w:rPr>
        <w:t>statakse</w:t>
      </w:r>
      <w:r w:rsidR="0007621D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5A0261" w:rsidRPr="009212E3">
        <w:rPr>
          <w:rFonts w:ascii="Times New Roman" w:hAnsi="Times New Roman" w:cs="Times New Roman"/>
          <w:sz w:val="24"/>
          <w:szCs w:val="24"/>
        </w:rPr>
        <w:t>järgmiselt:</w:t>
      </w:r>
    </w:p>
    <w:p w14:paraId="0B866561" w14:textId="77777777" w:rsidR="00884A48" w:rsidRPr="009212E3" w:rsidRDefault="00884A48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AC71B" w14:textId="443EF59C" w:rsidR="005A0261" w:rsidRPr="009212E3" w:rsidRDefault="005A0261" w:rsidP="00921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12E3">
        <w:rPr>
          <w:rFonts w:ascii="Times New Roman" w:hAnsi="Times New Roman" w:cs="Times New Roman"/>
          <w:bCs/>
          <w:sz w:val="24"/>
          <w:szCs w:val="24"/>
        </w:rPr>
        <w:t>„(2) Politsei- ja Piirivalveamet ning konsulaarametnik võivad hinnangut arvestada järgmiste taotluste menetluses toimingu sooritamisel või haldusakti andmisel:</w:t>
      </w:r>
    </w:p>
    <w:p w14:paraId="23680706" w14:textId="078C8B49" w:rsidR="005A0261" w:rsidRPr="009212E3" w:rsidRDefault="005A0261" w:rsidP="00921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12E3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CF6DF7" w:rsidRPr="009212E3">
        <w:rPr>
          <w:rFonts w:ascii="Times New Roman" w:hAnsi="Times New Roman" w:cs="Times New Roman"/>
          <w:bCs/>
          <w:sz w:val="24"/>
          <w:szCs w:val="24"/>
        </w:rPr>
        <w:t>lühiajalise töötamise registreerimise taotlus;</w:t>
      </w:r>
    </w:p>
    <w:p w14:paraId="29B590EF" w14:textId="21C2588A" w:rsidR="00CF6DF7" w:rsidRPr="009212E3" w:rsidRDefault="0055303A" w:rsidP="00921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12E3">
        <w:rPr>
          <w:rFonts w:ascii="Times New Roman" w:hAnsi="Times New Roman" w:cs="Times New Roman"/>
          <w:bCs/>
          <w:sz w:val="24"/>
          <w:szCs w:val="24"/>
        </w:rPr>
        <w:t>2</w:t>
      </w:r>
      <w:r w:rsidR="005A0261" w:rsidRPr="009212E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F6DF7" w:rsidRPr="009212E3">
        <w:rPr>
          <w:rFonts w:ascii="Times New Roman" w:hAnsi="Times New Roman" w:cs="Times New Roman"/>
          <w:bCs/>
          <w:sz w:val="24"/>
          <w:szCs w:val="24"/>
        </w:rPr>
        <w:t>pikaajalise viisa taotlus;</w:t>
      </w:r>
    </w:p>
    <w:p w14:paraId="68E22B79" w14:textId="5A539BC6" w:rsidR="005A0261" w:rsidRPr="009212E3" w:rsidRDefault="00CF6DF7" w:rsidP="00921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12E3">
        <w:rPr>
          <w:rFonts w:ascii="Times New Roman" w:hAnsi="Times New Roman" w:cs="Times New Roman"/>
          <w:bCs/>
          <w:sz w:val="24"/>
          <w:szCs w:val="24"/>
        </w:rPr>
        <w:t xml:space="preserve">3) viisa </w:t>
      </w:r>
      <w:r w:rsidR="00884A48" w:rsidRPr="009212E3">
        <w:rPr>
          <w:rFonts w:ascii="Times New Roman" w:hAnsi="Times New Roman" w:cs="Times New Roman"/>
          <w:bCs/>
          <w:sz w:val="24"/>
          <w:szCs w:val="24"/>
        </w:rPr>
        <w:t>või</w:t>
      </w:r>
      <w:r w:rsidRPr="009212E3">
        <w:rPr>
          <w:rFonts w:ascii="Times New Roman" w:hAnsi="Times New Roman" w:cs="Times New Roman"/>
          <w:bCs/>
          <w:sz w:val="24"/>
          <w:szCs w:val="24"/>
        </w:rPr>
        <w:t xml:space="preserve"> muu Eestis seadusliku alusega määratud viibimisaja pikendamise taotlus;</w:t>
      </w:r>
    </w:p>
    <w:p w14:paraId="47AAA6EF" w14:textId="714AF770" w:rsidR="005A0261" w:rsidRPr="009212E3" w:rsidRDefault="00884A48" w:rsidP="00921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12E3">
        <w:rPr>
          <w:rFonts w:ascii="Times New Roman" w:hAnsi="Times New Roman" w:cs="Times New Roman"/>
          <w:bCs/>
          <w:sz w:val="24"/>
          <w:szCs w:val="24"/>
        </w:rPr>
        <w:t>4</w:t>
      </w:r>
      <w:r w:rsidR="005A0261" w:rsidRPr="009212E3">
        <w:rPr>
          <w:rFonts w:ascii="Times New Roman" w:hAnsi="Times New Roman" w:cs="Times New Roman"/>
          <w:bCs/>
          <w:sz w:val="24"/>
          <w:szCs w:val="24"/>
        </w:rPr>
        <w:t>) elamisloa taotlus</w:t>
      </w:r>
      <w:r w:rsidR="00B43144" w:rsidRPr="009212E3">
        <w:rPr>
          <w:rFonts w:ascii="Times New Roman" w:hAnsi="Times New Roman" w:cs="Times New Roman"/>
          <w:bCs/>
          <w:sz w:val="24"/>
          <w:szCs w:val="24"/>
        </w:rPr>
        <w:t xml:space="preserve"> ja elamisloa pikendamise taotlus</w:t>
      </w:r>
      <w:r w:rsidR="005A0261" w:rsidRPr="009212E3">
        <w:rPr>
          <w:rFonts w:ascii="Times New Roman" w:hAnsi="Times New Roman" w:cs="Times New Roman"/>
          <w:bCs/>
          <w:sz w:val="24"/>
          <w:szCs w:val="24"/>
        </w:rPr>
        <w:t>;</w:t>
      </w:r>
    </w:p>
    <w:p w14:paraId="58B6DD80" w14:textId="7FD48EBA" w:rsidR="00D40B87" w:rsidRPr="009212E3" w:rsidRDefault="00884A48" w:rsidP="00921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12E3">
        <w:rPr>
          <w:rFonts w:ascii="Times New Roman" w:hAnsi="Times New Roman" w:cs="Times New Roman"/>
          <w:bCs/>
          <w:sz w:val="24"/>
          <w:szCs w:val="24"/>
        </w:rPr>
        <w:t>5</w:t>
      </w:r>
      <w:r w:rsidR="005A0261" w:rsidRPr="009212E3">
        <w:rPr>
          <w:rFonts w:ascii="Times New Roman" w:hAnsi="Times New Roman" w:cs="Times New Roman"/>
          <w:bCs/>
          <w:sz w:val="24"/>
          <w:szCs w:val="24"/>
        </w:rPr>
        <w:t>) töökohavahetuse registreerimise taotlus.“;</w:t>
      </w:r>
    </w:p>
    <w:p w14:paraId="2C6DD40C" w14:textId="77777777" w:rsidR="005A0261" w:rsidRPr="009212E3" w:rsidRDefault="005A0261" w:rsidP="009212E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C80B5D" w14:textId="79856FB1" w:rsidR="009C1897" w:rsidRPr="009212E3" w:rsidRDefault="00552804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C1897" w:rsidRPr="009212E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C1897" w:rsidRPr="009212E3">
        <w:rPr>
          <w:rFonts w:ascii="Times New Roman" w:hAnsi="Times New Roman" w:cs="Times New Roman"/>
          <w:sz w:val="24"/>
          <w:szCs w:val="24"/>
        </w:rPr>
        <w:t xml:space="preserve"> paragrahvi 41 täiendatakse lõikega 3 järgmises sõnastuses:</w:t>
      </w:r>
    </w:p>
    <w:p w14:paraId="3368BBBD" w14:textId="77777777" w:rsidR="009C1897" w:rsidRPr="009212E3" w:rsidRDefault="009C189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70A0A" w14:textId="53FD8977" w:rsidR="009C1897" w:rsidRPr="009212E3" w:rsidRDefault="009C189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„(3) Kui </w:t>
      </w:r>
      <w:r w:rsidR="00611963" w:rsidRPr="009212E3">
        <w:rPr>
          <w:rFonts w:ascii="Times New Roman" w:hAnsi="Times New Roman" w:cs="Times New Roman"/>
          <w:sz w:val="24"/>
          <w:szCs w:val="24"/>
        </w:rPr>
        <w:t xml:space="preserve">töötamiseks antava </w:t>
      </w:r>
      <w:r w:rsidRPr="009212E3">
        <w:rPr>
          <w:rFonts w:ascii="Times New Roman" w:hAnsi="Times New Roman" w:cs="Times New Roman"/>
          <w:sz w:val="24"/>
          <w:szCs w:val="24"/>
        </w:rPr>
        <w:t>tähtajalise elamisloa</w:t>
      </w:r>
      <w:r w:rsidR="00200DCE" w:rsidRPr="009212E3">
        <w:rPr>
          <w:rFonts w:ascii="Times New Roman" w:hAnsi="Times New Roman" w:cs="Times New Roman"/>
          <w:sz w:val="24"/>
          <w:szCs w:val="24"/>
        </w:rPr>
        <w:t xml:space="preserve"> või selle pikendamise</w:t>
      </w:r>
      <w:r w:rsidRPr="009212E3">
        <w:rPr>
          <w:rFonts w:ascii="Times New Roman" w:hAnsi="Times New Roman" w:cs="Times New Roman"/>
          <w:sz w:val="24"/>
          <w:szCs w:val="24"/>
        </w:rPr>
        <w:t xml:space="preserve"> taotluse </w:t>
      </w:r>
      <w:r w:rsidR="006E79CB" w:rsidRPr="009212E3">
        <w:rPr>
          <w:rFonts w:ascii="Times New Roman" w:hAnsi="Times New Roman" w:cs="Times New Roman"/>
          <w:sz w:val="24"/>
          <w:szCs w:val="24"/>
        </w:rPr>
        <w:t xml:space="preserve">läbivaatamise </w:t>
      </w:r>
      <w:r w:rsidRPr="009212E3">
        <w:rPr>
          <w:rFonts w:ascii="Times New Roman" w:hAnsi="Times New Roman" w:cs="Times New Roman"/>
          <w:sz w:val="24"/>
          <w:szCs w:val="24"/>
        </w:rPr>
        <w:t xml:space="preserve">riigilõivu tasub välismaalase tööandja, ei </w:t>
      </w:r>
      <w:r w:rsidR="00BB015E" w:rsidRPr="009212E3">
        <w:rPr>
          <w:rFonts w:ascii="Times New Roman" w:hAnsi="Times New Roman" w:cs="Times New Roman"/>
          <w:sz w:val="24"/>
          <w:szCs w:val="24"/>
        </w:rPr>
        <w:t>tohi</w:t>
      </w:r>
      <w:r w:rsidR="00CE2263" w:rsidRPr="009212E3">
        <w:rPr>
          <w:rFonts w:ascii="Times New Roman" w:hAnsi="Times New Roman" w:cs="Times New Roman"/>
          <w:sz w:val="24"/>
          <w:szCs w:val="24"/>
        </w:rPr>
        <w:t xml:space="preserve"> ta</w:t>
      </w:r>
      <w:r w:rsidRPr="009212E3">
        <w:rPr>
          <w:rFonts w:ascii="Times New Roman" w:hAnsi="Times New Roman" w:cs="Times New Roman"/>
          <w:sz w:val="24"/>
          <w:szCs w:val="24"/>
        </w:rPr>
        <w:t xml:space="preserve"> seda välismaalaselt sisse nõuda.“;</w:t>
      </w:r>
    </w:p>
    <w:p w14:paraId="65507238" w14:textId="77777777" w:rsidR="00D40B87" w:rsidRPr="009212E3" w:rsidRDefault="00D40B87" w:rsidP="00921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E426DA" w14:textId="53AAD1C5" w:rsidR="00703827" w:rsidRPr="009212E3" w:rsidRDefault="00552804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03827" w:rsidRPr="009212E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03827" w:rsidRPr="009212E3">
        <w:rPr>
          <w:rFonts w:ascii="Times New Roman" w:hAnsi="Times New Roman" w:cs="Times New Roman"/>
          <w:sz w:val="24"/>
          <w:szCs w:val="24"/>
        </w:rPr>
        <w:t xml:space="preserve"> paragrahvi 105 lõiget 4 täiendatakse punktidega 9 ja 10 järgmises sõnastuses:</w:t>
      </w:r>
    </w:p>
    <w:p w14:paraId="4AB32B06" w14:textId="77777777" w:rsidR="00703827" w:rsidRPr="009212E3" w:rsidRDefault="0070382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F7B6F" w14:textId="2DB705D4" w:rsidR="00CF6DF7" w:rsidRPr="009212E3" w:rsidRDefault="0070382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„9) </w:t>
      </w:r>
      <w:r w:rsidR="00CF6DF7" w:rsidRPr="009212E3">
        <w:rPr>
          <w:rFonts w:ascii="Times New Roman" w:hAnsi="Times New Roman" w:cs="Times New Roman"/>
          <w:sz w:val="24"/>
          <w:szCs w:val="24"/>
        </w:rPr>
        <w:t>kes viibib Eestis käesoleva seaduse § 130 alusel, tingimusel et tal oli tähtajaline elamisluba</w:t>
      </w:r>
      <w:ins w:id="3" w:author="Maria Sults - JUSTDIGI" w:date="2025-08-25T10:31:00Z" w16du:dateUtc="2025-08-25T07:31:00Z">
        <w:r w:rsidR="0085030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B05D3">
          <w:rPr>
            <w:rFonts w:ascii="Times New Roman" w:hAnsi="Times New Roman" w:cs="Times New Roman"/>
            <w:sz w:val="24"/>
            <w:szCs w:val="24"/>
          </w:rPr>
          <w:t>käesoleva seaduse</w:t>
        </w:r>
      </w:ins>
      <w:r w:rsidR="00CF6DF7" w:rsidRPr="009212E3">
        <w:rPr>
          <w:rFonts w:ascii="Times New Roman" w:hAnsi="Times New Roman" w:cs="Times New Roman"/>
          <w:sz w:val="24"/>
          <w:szCs w:val="24"/>
        </w:rPr>
        <w:t xml:space="preserve"> § 118 punkti 1, 2, 3, 5, </w:t>
      </w:r>
      <w:commentRangeStart w:id="4"/>
      <w:r w:rsidR="00F85A5A" w:rsidRPr="009212E3">
        <w:rPr>
          <w:rFonts w:ascii="Times New Roman" w:hAnsi="Times New Roman" w:cs="Times New Roman"/>
          <w:sz w:val="24"/>
          <w:szCs w:val="24"/>
        </w:rPr>
        <w:t>6</w:t>
      </w:r>
      <w:commentRangeEnd w:id="4"/>
      <w:r w:rsidR="00BD6090">
        <w:rPr>
          <w:rStyle w:val="Kommentaariviide"/>
        </w:rPr>
        <w:commentReference w:id="4"/>
      </w:r>
      <w:r w:rsidR="00F85A5A" w:rsidRPr="009212E3">
        <w:rPr>
          <w:rFonts w:ascii="Times New Roman" w:hAnsi="Times New Roman" w:cs="Times New Roman"/>
          <w:sz w:val="24"/>
          <w:szCs w:val="24"/>
        </w:rPr>
        <w:t xml:space="preserve">, </w:t>
      </w:r>
      <w:r w:rsidR="00CF6DF7" w:rsidRPr="009212E3">
        <w:rPr>
          <w:rFonts w:ascii="Times New Roman" w:hAnsi="Times New Roman" w:cs="Times New Roman"/>
          <w:sz w:val="24"/>
          <w:szCs w:val="24"/>
        </w:rPr>
        <w:t>6</w:t>
      </w:r>
      <w:r w:rsidR="00CF6DF7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F6DF7" w:rsidRPr="009212E3">
        <w:rPr>
          <w:rFonts w:ascii="Times New Roman" w:hAnsi="Times New Roman" w:cs="Times New Roman"/>
          <w:sz w:val="24"/>
          <w:szCs w:val="24"/>
        </w:rPr>
        <w:t>, 6</w:t>
      </w:r>
      <w:r w:rsidR="00CF6DF7" w:rsidRPr="009212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F6DF7" w:rsidRPr="009212E3">
        <w:rPr>
          <w:rFonts w:ascii="Times New Roman" w:hAnsi="Times New Roman" w:cs="Times New Roman"/>
          <w:sz w:val="24"/>
          <w:szCs w:val="24"/>
        </w:rPr>
        <w:t>, 7 või 9 alusel;</w:t>
      </w:r>
    </w:p>
    <w:p w14:paraId="56865700" w14:textId="00C82B3D" w:rsidR="00703827" w:rsidRPr="009212E3" w:rsidRDefault="0070382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10) </w:t>
      </w:r>
      <w:r w:rsidR="00CF6DF7" w:rsidRPr="009212E3">
        <w:rPr>
          <w:rFonts w:ascii="Times New Roman" w:hAnsi="Times New Roman" w:cs="Times New Roman"/>
          <w:sz w:val="24"/>
          <w:szCs w:val="24"/>
        </w:rPr>
        <w:t>kes viibib Eestis käesoleva seaduse § 130 alusel, tingimusel et tal oli tähtajaline elamisluba töötamiseks ja ta jätkab töötamist selles elamisloas kindlaks määratud tööandja juures</w:t>
      </w:r>
      <w:r w:rsidRPr="009212E3">
        <w:rPr>
          <w:rFonts w:ascii="Times New Roman" w:hAnsi="Times New Roman" w:cs="Times New Roman"/>
          <w:sz w:val="24"/>
          <w:szCs w:val="24"/>
        </w:rPr>
        <w:t>.“;</w:t>
      </w:r>
    </w:p>
    <w:p w14:paraId="6E503C56" w14:textId="77777777" w:rsidR="00703827" w:rsidRPr="009212E3" w:rsidRDefault="00703827" w:rsidP="009212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E1F07" w14:textId="0972E6D2" w:rsidR="009A2428" w:rsidRPr="009212E3" w:rsidRDefault="00552804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200529898"/>
      <w:r w:rsidRPr="009212E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A2428" w:rsidRPr="009212E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9A2428" w:rsidRPr="009212E3">
        <w:rPr>
          <w:rFonts w:ascii="Times New Roman" w:hAnsi="Times New Roman" w:cs="Times New Roman"/>
          <w:sz w:val="24"/>
          <w:szCs w:val="24"/>
        </w:rPr>
        <w:t>paragrahvi 177 lõige 4 muudetakse ja sõnastatakse järgmiselt:</w:t>
      </w:r>
    </w:p>
    <w:p w14:paraId="37392E54" w14:textId="77777777" w:rsidR="009A2428" w:rsidRPr="009212E3" w:rsidRDefault="009A2428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48479" w14:textId="1B98D357" w:rsidR="009A2428" w:rsidRPr="009212E3" w:rsidRDefault="009A2428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„</w:t>
      </w:r>
      <w:r w:rsidR="002A7272" w:rsidRPr="009212E3">
        <w:rPr>
          <w:rFonts w:ascii="Times New Roman" w:hAnsi="Times New Roman" w:cs="Times New Roman"/>
          <w:sz w:val="24"/>
          <w:szCs w:val="24"/>
        </w:rPr>
        <w:t xml:space="preserve">(4) </w:t>
      </w:r>
      <w:r w:rsidRPr="009212E3">
        <w:rPr>
          <w:rFonts w:ascii="Times New Roman" w:hAnsi="Times New Roman" w:cs="Times New Roman"/>
          <w:sz w:val="24"/>
          <w:szCs w:val="24"/>
        </w:rPr>
        <w:t xml:space="preserve">Eesti Töötukassa loa nõuet ei kohaldata, kui välismaalane vahetab töökohta sama tööandja juures </w:t>
      </w:r>
      <w:r w:rsidR="00B429BD" w:rsidRPr="009212E3">
        <w:rPr>
          <w:rFonts w:ascii="Times New Roman" w:hAnsi="Times New Roman" w:cs="Times New Roman"/>
          <w:sz w:val="24"/>
          <w:szCs w:val="24"/>
        </w:rPr>
        <w:t>käesoleva seaduse § 184</w:t>
      </w:r>
      <w:r w:rsidR="00B429BD" w:rsidRPr="009212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429BD" w:rsidRPr="009212E3">
        <w:rPr>
          <w:rFonts w:ascii="Times New Roman" w:hAnsi="Times New Roman" w:cs="Times New Roman"/>
          <w:sz w:val="24"/>
          <w:szCs w:val="24"/>
        </w:rPr>
        <w:t xml:space="preserve"> lõike 2 alusel.</w:t>
      </w:r>
      <w:r w:rsidRPr="009212E3">
        <w:rPr>
          <w:rFonts w:ascii="Times New Roman" w:hAnsi="Times New Roman" w:cs="Times New Roman"/>
          <w:sz w:val="24"/>
          <w:szCs w:val="24"/>
        </w:rPr>
        <w:t>“</w:t>
      </w:r>
      <w:r w:rsidR="007B5CFD">
        <w:rPr>
          <w:rFonts w:ascii="Times New Roman" w:hAnsi="Times New Roman" w:cs="Times New Roman"/>
          <w:sz w:val="24"/>
          <w:szCs w:val="24"/>
        </w:rPr>
        <w:t>;</w:t>
      </w:r>
    </w:p>
    <w:bookmarkEnd w:id="5"/>
    <w:p w14:paraId="0E4436A3" w14:textId="77777777" w:rsidR="009A2428" w:rsidRPr="009212E3" w:rsidRDefault="009A2428" w:rsidP="009212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27927" w14:textId="6CE01728" w:rsidR="00703827" w:rsidRPr="009212E3" w:rsidRDefault="00763B18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03827" w:rsidRPr="009212E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03827" w:rsidRPr="009212E3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EC35F4" w:rsidRPr="009212E3">
        <w:rPr>
          <w:rFonts w:ascii="Times New Roman" w:hAnsi="Times New Roman" w:cs="Times New Roman"/>
          <w:sz w:val="24"/>
          <w:szCs w:val="24"/>
        </w:rPr>
        <w:t>177</w:t>
      </w:r>
      <w:r w:rsidR="00703827" w:rsidRPr="009212E3">
        <w:rPr>
          <w:rFonts w:ascii="Times New Roman" w:hAnsi="Times New Roman" w:cs="Times New Roman"/>
          <w:sz w:val="24"/>
          <w:szCs w:val="24"/>
        </w:rPr>
        <w:t xml:space="preserve"> täiendatakse lõikega </w:t>
      </w:r>
      <w:r w:rsidR="00EC35F4" w:rsidRPr="009212E3">
        <w:rPr>
          <w:rFonts w:ascii="Times New Roman" w:hAnsi="Times New Roman" w:cs="Times New Roman"/>
          <w:sz w:val="24"/>
          <w:szCs w:val="24"/>
        </w:rPr>
        <w:t>4</w:t>
      </w:r>
      <w:r w:rsidR="00EC35F4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03827" w:rsidRPr="009212E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A2EA009" w14:textId="77777777" w:rsidR="00703827" w:rsidRPr="009212E3" w:rsidRDefault="0070382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48529" w14:textId="2C4CC4F6" w:rsidR="00A27CDB" w:rsidRPr="009212E3" w:rsidRDefault="0070382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93105343"/>
      <w:r w:rsidRPr="009212E3">
        <w:rPr>
          <w:rFonts w:ascii="Times New Roman" w:hAnsi="Times New Roman" w:cs="Times New Roman"/>
          <w:sz w:val="24"/>
          <w:szCs w:val="24"/>
        </w:rPr>
        <w:t>„(</w:t>
      </w:r>
      <w:r w:rsidR="00EC35F4" w:rsidRPr="009212E3">
        <w:rPr>
          <w:rFonts w:ascii="Times New Roman" w:hAnsi="Times New Roman" w:cs="Times New Roman"/>
          <w:sz w:val="24"/>
          <w:szCs w:val="24"/>
        </w:rPr>
        <w:t>4</w:t>
      </w:r>
      <w:r w:rsidR="00EC35F4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>)</w:t>
      </w:r>
      <w:r w:rsidR="00EC35F4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A27CDB" w:rsidRPr="009212E3">
        <w:rPr>
          <w:rFonts w:ascii="Times New Roman" w:hAnsi="Times New Roman" w:cs="Times New Roman"/>
          <w:sz w:val="24"/>
          <w:szCs w:val="24"/>
        </w:rPr>
        <w:t xml:space="preserve">Eesti Töötukassa loa nõuet ei kohaldata, kui välismaalane on </w:t>
      </w:r>
      <w:r w:rsidR="00005C3A">
        <w:rPr>
          <w:rFonts w:ascii="Times New Roman" w:hAnsi="Times New Roman" w:cs="Times New Roman"/>
          <w:sz w:val="24"/>
          <w:szCs w:val="24"/>
        </w:rPr>
        <w:t xml:space="preserve">Eestis </w:t>
      </w:r>
      <w:r w:rsidR="00A27CDB" w:rsidRPr="009212E3">
        <w:rPr>
          <w:rFonts w:ascii="Times New Roman" w:hAnsi="Times New Roman" w:cs="Times New Roman"/>
          <w:sz w:val="24"/>
          <w:szCs w:val="24"/>
        </w:rPr>
        <w:t xml:space="preserve">töötanud </w:t>
      </w:r>
      <w:r w:rsidR="00005C3A">
        <w:rPr>
          <w:rFonts w:ascii="Times New Roman" w:hAnsi="Times New Roman" w:cs="Times New Roman"/>
          <w:sz w:val="24"/>
          <w:szCs w:val="24"/>
        </w:rPr>
        <w:t xml:space="preserve">töötamiseks antud </w:t>
      </w:r>
      <w:r w:rsidR="00BE4D18" w:rsidRPr="009212E3">
        <w:rPr>
          <w:rFonts w:ascii="Times New Roman" w:hAnsi="Times New Roman" w:cs="Times New Roman"/>
          <w:sz w:val="24"/>
          <w:szCs w:val="24"/>
        </w:rPr>
        <w:t>tähtajalise elamisloa</w:t>
      </w:r>
      <w:r w:rsidR="00005C3A">
        <w:rPr>
          <w:rFonts w:ascii="Times New Roman" w:hAnsi="Times New Roman" w:cs="Times New Roman"/>
          <w:sz w:val="24"/>
          <w:szCs w:val="24"/>
        </w:rPr>
        <w:t xml:space="preserve"> alusel</w:t>
      </w:r>
      <w:r w:rsidR="00BE4D18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A27CDB" w:rsidRPr="009212E3">
        <w:rPr>
          <w:rFonts w:ascii="Times New Roman" w:hAnsi="Times New Roman" w:cs="Times New Roman"/>
          <w:sz w:val="24"/>
          <w:szCs w:val="24"/>
        </w:rPr>
        <w:t>vähemalt 12 kuud järjest ja</w:t>
      </w:r>
      <w:r w:rsidR="000A3C88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8B4BBE" w:rsidRPr="009212E3">
        <w:rPr>
          <w:rFonts w:ascii="Times New Roman" w:hAnsi="Times New Roman" w:cs="Times New Roman"/>
          <w:sz w:val="24"/>
          <w:szCs w:val="24"/>
        </w:rPr>
        <w:t>vahetab</w:t>
      </w:r>
      <w:r w:rsidR="000A3C88" w:rsidRPr="009212E3">
        <w:rPr>
          <w:rFonts w:ascii="Times New Roman" w:hAnsi="Times New Roman" w:cs="Times New Roman"/>
          <w:sz w:val="24"/>
          <w:szCs w:val="24"/>
        </w:rPr>
        <w:t>:</w:t>
      </w:r>
    </w:p>
    <w:p w14:paraId="43155FFE" w14:textId="0D57B925" w:rsidR="00A27CDB" w:rsidRPr="009212E3" w:rsidRDefault="00A27CDB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1) tööandja</w:t>
      </w:r>
      <w:r w:rsidR="008B4BBE" w:rsidRPr="009212E3">
        <w:rPr>
          <w:rFonts w:ascii="Times New Roman" w:hAnsi="Times New Roman" w:cs="Times New Roman"/>
          <w:sz w:val="24"/>
          <w:szCs w:val="24"/>
        </w:rPr>
        <w:t>t</w:t>
      </w:r>
      <w:r w:rsidRPr="009212E3">
        <w:rPr>
          <w:rFonts w:ascii="Times New Roman" w:hAnsi="Times New Roman" w:cs="Times New Roman"/>
          <w:sz w:val="24"/>
          <w:szCs w:val="24"/>
        </w:rPr>
        <w:t xml:space="preserve"> käesoleva seaduse § 18</w:t>
      </w:r>
      <w:r w:rsidR="00757125" w:rsidRPr="009212E3">
        <w:rPr>
          <w:rFonts w:ascii="Times New Roman" w:hAnsi="Times New Roman" w:cs="Times New Roman"/>
          <w:sz w:val="24"/>
          <w:szCs w:val="24"/>
        </w:rPr>
        <w:t>4</w:t>
      </w:r>
      <w:r w:rsidR="00757125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 xml:space="preserve"> lõike </w:t>
      </w:r>
      <w:r w:rsidR="00757125" w:rsidRPr="009212E3">
        <w:rPr>
          <w:rFonts w:ascii="Times New Roman" w:hAnsi="Times New Roman" w:cs="Times New Roman"/>
          <w:sz w:val="24"/>
          <w:szCs w:val="24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CF381B" w:rsidRPr="009212E3">
        <w:rPr>
          <w:rFonts w:ascii="Times New Roman" w:hAnsi="Times New Roman" w:cs="Times New Roman"/>
          <w:sz w:val="24"/>
          <w:szCs w:val="24"/>
        </w:rPr>
        <w:t>alusel</w:t>
      </w:r>
      <w:r w:rsidR="000A3C88" w:rsidRPr="009212E3">
        <w:rPr>
          <w:rFonts w:ascii="Times New Roman" w:hAnsi="Times New Roman" w:cs="Times New Roman"/>
          <w:sz w:val="24"/>
          <w:szCs w:val="24"/>
        </w:rPr>
        <w:t xml:space="preserve"> või</w:t>
      </w:r>
    </w:p>
    <w:p w14:paraId="19BE756E" w14:textId="0826D87D" w:rsidR="00703827" w:rsidRPr="009212E3" w:rsidRDefault="00A27CDB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2) </w:t>
      </w:r>
      <w:r w:rsidR="001858A5" w:rsidRPr="009212E3">
        <w:rPr>
          <w:rFonts w:ascii="Times New Roman" w:hAnsi="Times New Roman" w:cs="Times New Roman"/>
          <w:sz w:val="24"/>
          <w:szCs w:val="24"/>
        </w:rPr>
        <w:t>töö</w:t>
      </w:r>
      <w:r w:rsidRPr="009212E3">
        <w:rPr>
          <w:rFonts w:ascii="Times New Roman" w:hAnsi="Times New Roman" w:cs="Times New Roman"/>
          <w:sz w:val="24"/>
          <w:szCs w:val="24"/>
        </w:rPr>
        <w:t>koh</w:t>
      </w:r>
      <w:r w:rsidR="008B4BBE" w:rsidRPr="009212E3">
        <w:rPr>
          <w:rFonts w:ascii="Times New Roman" w:hAnsi="Times New Roman" w:cs="Times New Roman"/>
          <w:sz w:val="24"/>
          <w:szCs w:val="24"/>
        </w:rPr>
        <w:t>t</w:t>
      </w:r>
      <w:r w:rsidRPr="009212E3">
        <w:rPr>
          <w:rFonts w:ascii="Times New Roman" w:hAnsi="Times New Roman" w:cs="Times New Roman"/>
          <w:sz w:val="24"/>
          <w:szCs w:val="24"/>
        </w:rPr>
        <w:t>a sama tööandja juures käesoleva seaduse § 18</w:t>
      </w:r>
      <w:r w:rsidR="00757125" w:rsidRPr="009212E3">
        <w:rPr>
          <w:rFonts w:ascii="Times New Roman" w:hAnsi="Times New Roman" w:cs="Times New Roman"/>
          <w:sz w:val="24"/>
          <w:szCs w:val="24"/>
        </w:rPr>
        <w:t>4</w:t>
      </w:r>
      <w:r w:rsidR="009A2428" w:rsidRPr="009212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12E3">
        <w:rPr>
          <w:rFonts w:ascii="Times New Roman" w:hAnsi="Times New Roman" w:cs="Times New Roman"/>
          <w:sz w:val="24"/>
          <w:szCs w:val="24"/>
        </w:rPr>
        <w:t xml:space="preserve"> lõike </w:t>
      </w:r>
      <w:r w:rsidR="00B429BD" w:rsidRPr="009212E3">
        <w:rPr>
          <w:rFonts w:ascii="Times New Roman" w:hAnsi="Times New Roman" w:cs="Times New Roman"/>
          <w:sz w:val="24"/>
          <w:szCs w:val="24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CF381B" w:rsidRPr="009212E3">
        <w:rPr>
          <w:rFonts w:ascii="Times New Roman" w:hAnsi="Times New Roman" w:cs="Times New Roman"/>
          <w:sz w:val="24"/>
          <w:szCs w:val="24"/>
        </w:rPr>
        <w:t>alusel</w:t>
      </w:r>
      <w:r w:rsidR="00EC35F4" w:rsidRPr="009212E3">
        <w:rPr>
          <w:rFonts w:ascii="Times New Roman" w:hAnsi="Times New Roman" w:cs="Times New Roman"/>
          <w:sz w:val="24"/>
          <w:szCs w:val="24"/>
        </w:rPr>
        <w:t>.</w:t>
      </w:r>
      <w:r w:rsidR="00703827" w:rsidRPr="009212E3">
        <w:rPr>
          <w:rFonts w:ascii="Times New Roman" w:hAnsi="Times New Roman" w:cs="Times New Roman"/>
          <w:sz w:val="24"/>
          <w:szCs w:val="24"/>
        </w:rPr>
        <w:t>“;</w:t>
      </w:r>
    </w:p>
    <w:p w14:paraId="4CE6E5D8" w14:textId="77777777" w:rsidR="005B1C19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0214AC" w14:textId="0D211E21" w:rsidR="005B1C19" w:rsidRPr="009212E3" w:rsidRDefault="00763B18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B1C19" w:rsidRPr="009212E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3A1C85" w:rsidRPr="009212E3">
        <w:rPr>
          <w:rFonts w:ascii="Times New Roman" w:hAnsi="Times New Roman" w:cs="Times New Roman"/>
          <w:sz w:val="24"/>
          <w:szCs w:val="24"/>
        </w:rPr>
        <w:t>seadust täiendatakse §-</w:t>
      </w:r>
      <w:r w:rsidR="00715784" w:rsidRPr="009212E3">
        <w:rPr>
          <w:rFonts w:ascii="Times New Roman" w:hAnsi="Times New Roman" w:cs="Times New Roman"/>
          <w:sz w:val="24"/>
          <w:szCs w:val="24"/>
        </w:rPr>
        <w:t>de</w:t>
      </w:r>
      <w:r w:rsidR="003A1C85" w:rsidRPr="009212E3">
        <w:rPr>
          <w:rFonts w:ascii="Times New Roman" w:hAnsi="Times New Roman" w:cs="Times New Roman"/>
          <w:sz w:val="24"/>
          <w:szCs w:val="24"/>
        </w:rPr>
        <w:t>ga 184</w:t>
      </w:r>
      <w:r w:rsidR="003A1C85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A1C85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715784" w:rsidRPr="009212E3">
        <w:rPr>
          <w:rFonts w:ascii="Times New Roman" w:hAnsi="Times New Roman" w:cs="Times New Roman"/>
          <w:sz w:val="24"/>
          <w:szCs w:val="24"/>
        </w:rPr>
        <w:t>ja 184</w:t>
      </w:r>
      <w:r w:rsidR="00715784" w:rsidRPr="009212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15784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3A1C85" w:rsidRPr="009212E3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61034508" w14:textId="77777777" w:rsidR="00C67E56" w:rsidRPr="009212E3" w:rsidRDefault="00C67E56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83CCD" w14:textId="765975A5" w:rsidR="00C67E56" w:rsidRPr="009212E3" w:rsidRDefault="00C67E56" w:rsidP="00921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„</w:t>
      </w:r>
      <w:r w:rsidRPr="009212E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Pr="009212E3">
        <w:rPr>
          <w:rFonts w:ascii="Times New Roman" w:hAnsi="Times New Roman" w:cs="Times New Roman"/>
          <w:b/>
          <w:sz w:val="24"/>
          <w:szCs w:val="24"/>
        </w:rPr>
        <w:t xml:space="preserve"> 184</w:t>
      </w:r>
      <w:r w:rsidRPr="009212E3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9212E3">
        <w:rPr>
          <w:rFonts w:ascii="Times New Roman" w:hAnsi="Times New Roman" w:cs="Times New Roman"/>
          <w:b/>
          <w:sz w:val="24"/>
          <w:szCs w:val="24"/>
        </w:rPr>
        <w:t>. Tööandja vahetamine</w:t>
      </w:r>
    </w:p>
    <w:p w14:paraId="1AA086E0" w14:textId="77777777" w:rsidR="00C67E56" w:rsidRPr="009212E3" w:rsidRDefault="00C67E56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C664A" w14:textId="53E078B3" w:rsidR="001A146C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200541914"/>
      <w:bookmarkStart w:id="8" w:name="_Hlk199848048"/>
      <w:r w:rsidRPr="009212E3">
        <w:rPr>
          <w:rFonts w:ascii="Times New Roman" w:hAnsi="Times New Roman" w:cs="Times New Roman"/>
          <w:sz w:val="24"/>
          <w:szCs w:val="24"/>
        </w:rPr>
        <w:t>(</w:t>
      </w:r>
      <w:r w:rsidR="003A1C85" w:rsidRPr="009212E3">
        <w:rPr>
          <w:rFonts w:ascii="Times New Roman" w:hAnsi="Times New Roman" w:cs="Times New Roman"/>
          <w:sz w:val="24"/>
          <w:szCs w:val="24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 xml:space="preserve">) </w:t>
      </w:r>
      <w:r w:rsidR="001A146C" w:rsidRPr="009212E3">
        <w:rPr>
          <w:rFonts w:ascii="Times New Roman" w:hAnsi="Times New Roman" w:cs="Times New Roman"/>
          <w:sz w:val="24"/>
          <w:szCs w:val="24"/>
        </w:rPr>
        <w:t xml:space="preserve">Välismaalane </w:t>
      </w:r>
      <w:r w:rsidR="00233446" w:rsidRPr="009212E3">
        <w:rPr>
          <w:rFonts w:ascii="Times New Roman" w:hAnsi="Times New Roman" w:cs="Times New Roman"/>
          <w:sz w:val="24"/>
          <w:szCs w:val="24"/>
        </w:rPr>
        <w:t xml:space="preserve">võib </w:t>
      </w:r>
      <w:r w:rsidR="00BD3493" w:rsidRPr="009212E3">
        <w:rPr>
          <w:rFonts w:ascii="Times New Roman" w:hAnsi="Times New Roman" w:cs="Times New Roman"/>
          <w:sz w:val="24"/>
          <w:szCs w:val="24"/>
        </w:rPr>
        <w:t xml:space="preserve">vahetada </w:t>
      </w:r>
      <w:r w:rsidR="00233446" w:rsidRPr="009212E3">
        <w:rPr>
          <w:rFonts w:ascii="Times New Roman" w:hAnsi="Times New Roman" w:cs="Times New Roman"/>
          <w:sz w:val="24"/>
          <w:szCs w:val="24"/>
        </w:rPr>
        <w:t>töötamiseks</w:t>
      </w:r>
      <w:r w:rsidR="00233446" w:rsidRPr="009212E3" w:rsidDel="00E10603">
        <w:rPr>
          <w:rFonts w:ascii="Times New Roman" w:hAnsi="Times New Roman" w:cs="Times New Roman"/>
          <w:sz w:val="24"/>
          <w:szCs w:val="24"/>
        </w:rPr>
        <w:t xml:space="preserve"> </w:t>
      </w:r>
      <w:r w:rsidR="00233446" w:rsidRPr="009212E3">
        <w:rPr>
          <w:rFonts w:ascii="Times New Roman" w:hAnsi="Times New Roman" w:cs="Times New Roman"/>
          <w:sz w:val="24"/>
          <w:szCs w:val="24"/>
        </w:rPr>
        <w:t xml:space="preserve">antud </w:t>
      </w:r>
      <w:r w:rsidR="00E10603" w:rsidRPr="009212E3">
        <w:rPr>
          <w:rFonts w:ascii="Times New Roman" w:hAnsi="Times New Roman" w:cs="Times New Roman"/>
          <w:sz w:val="24"/>
          <w:szCs w:val="24"/>
        </w:rPr>
        <w:t>tähtajali</w:t>
      </w:r>
      <w:r w:rsidR="00233446" w:rsidRPr="009212E3">
        <w:rPr>
          <w:rFonts w:ascii="Times New Roman" w:hAnsi="Times New Roman" w:cs="Times New Roman"/>
          <w:sz w:val="24"/>
          <w:szCs w:val="24"/>
        </w:rPr>
        <w:t>s</w:t>
      </w:r>
      <w:r w:rsidR="00E10603" w:rsidRPr="009212E3">
        <w:rPr>
          <w:rFonts w:ascii="Times New Roman" w:hAnsi="Times New Roman" w:cs="Times New Roman"/>
          <w:sz w:val="24"/>
          <w:szCs w:val="24"/>
        </w:rPr>
        <w:t xml:space="preserve">e </w:t>
      </w:r>
      <w:r w:rsidR="001A146C" w:rsidRPr="009212E3">
        <w:rPr>
          <w:rFonts w:ascii="Times New Roman" w:hAnsi="Times New Roman" w:cs="Times New Roman"/>
          <w:sz w:val="24"/>
          <w:szCs w:val="24"/>
        </w:rPr>
        <w:t>elamisloa kehtivusaja</w:t>
      </w:r>
      <w:r w:rsidR="00E10603" w:rsidRPr="009212E3">
        <w:rPr>
          <w:rFonts w:ascii="Times New Roman" w:hAnsi="Times New Roman" w:cs="Times New Roman"/>
          <w:sz w:val="24"/>
          <w:szCs w:val="24"/>
        </w:rPr>
        <w:t>l</w:t>
      </w:r>
      <w:r w:rsidR="001A146C" w:rsidRPr="009212E3">
        <w:rPr>
          <w:rFonts w:ascii="Times New Roman" w:hAnsi="Times New Roman" w:cs="Times New Roman"/>
          <w:sz w:val="24"/>
          <w:szCs w:val="24"/>
        </w:rPr>
        <w:t xml:space="preserve"> tööandja</w:t>
      </w:r>
      <w:r w:rsidR="00233446" w:rsidRPr="009212E3">
        <w:rPr>
          <w:rFonts w:ascii="Times New Roman" w:hAnsi="Times New Roman" w:cs="Times New Roman"/>
          <w:sz w:val="24"/>
          <w:szCs w:val="24"/>
        </w:rPr>
        <w:t>t</w:t>
      </w:r>
      <w:r w:rsidR="00E10603" w:rsidRPr="009212E3">
        <w:rPr>
          <w:rFonts w:ascii="Times New Roman" w:hAnsi="Times New Roman" w:cs="Times New Roman"/>
          <w:sz w:val="24"/>
          <w:szCs w:val="24"/>
        </w:rPr>
        <w:t>,</w:t>
      </w:r>
      <w:r w:rsidR="001A146C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630171" w:rsidRPr="009212E3">
        <w:rPr>
          <w:rFonts w:ascii="Times New Roman" w:hAnsi="Times New Roman" w:cs="Times New Roman"/>
          <w:sz w:val="24"/>
          <w:szCs w:val="24"/>
        </w:rPr>
        <w:t>kui</w:t>
      </w:r>
      <w:r w:rsidR="001A146C" w:rsidRPr="009212E3">
        <w:rPr>
          <w:rFonts w:ascii="Times New Roman" w:hAnsi="Times New Roman" w:cs="Times New Roman"/>
          <w:sz w:val="24"/>
          <w:szCs w:val="24"/>
        </w:rPr>
        <w:t>:</w:t>
      </w:r>
    </w:p>
    <w:p w14:paraId="0057F9C7" w14:textId="51C2B33B" w:rsidR="00AA6648" w:rsidRPr="009212E3" w:rsidRDefault="001A146C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1)</w:t>
      </w:r>
      <w:r w:rsidR="00AC0CA4" w:rsidRPr="009212E3">
        <w:rPr>
          <w:rFonts w:ascii="Times New Roman" w:hAnsi="Times New Roman" w:cs="Times New Roman"/>
          <w:sz w:val="24"/>
          <w:szCs w:val="24"/>
        </w:rPr>
        <w:t> </w:t>
      </w:r>
      <w:bookmarkStart w:id="9" w:name="_Hlk193110163"/>
      <w:r w:rsidR="00233446" w:rsidRPr="009212E3">
        <w:rPr>
          <w:rFonts w:ascii="Times New Roman" w:hAnsi="Times New Roman" w:cs="Times New Roman"/>
          <w:sz w:val="24"/>
          <w:szCs w:val="24"/>
        </w:rPr>
        <w:t xml:space="preserve">uus </w:t>
      </w:r>
      <w:r w:rsidR="00AA6648" w:rsidRPr="009212E3">
        <w:rPr>
          <w:rFonts w:ascii="Times New Roman" w:hAnsi="Times New Roman" w:cs="Times New Roman"/>
          <w:sz w:val="24"/>
          <w:szCs w:val="24"/>
        </w:rPr>
        <w:t xml:space="preserve">tööandja on enne </w:t>
      </w:r>
      <w:r w:rsidR="00F85A5A" w:rsidRPr="009212E3">
        <w:rPr>
          <w:rFonts w:ascii="Times New Roman" w:hAnsi="Times New Roman" w:cs="Times New Roman"/>
          <w:sz w:val="24"/>
          <w:szCs w:val="24"/>
        </w:rPr>
        <w:t xml:space="preserve">välismaalase tööle asumist </w:t>
      </w:r>
      <w:r w:rsidR="006B269D" w:rsidRPr="009212E3">
        <w:rPr>
          <w:rFonts w:ascii="Times New Roman" w:hAnsi="Times New Roman" w:cs="Times New Roman"/>
          <w:sz w:val="24"/>
          <w:szCs w:val="24"/>
        </w:rPr>
        <w:t>esitanud Politsei- ja Piirivalveametile</w:t>
      </w:r>
      <w:r w:rsidR="009B540C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653D53" w:rsidRPr="009212E3">
        <w:rPr>
          <w:rFonts w:ascii="Times New Roman" w:hAnsi="Times New Roman" w:cs="Times New Roman"/>
          <w:sz w:val="24"/>
          <w:szCs w:val="24"/>
        </w:rPr>
        <w:t xml:space="preserve">töökohavahetuse </w:t>
      </w:r>
      <w:r w:rsidR="00AA6648" w:rsidRPr="009212E3">
        <w:rPr>
          <w:rFonts w:ascii="Times New Roman" w:hAnsi="Times New Roman" w:cs="Times New Roman"/>
          <w:sz w:val="24"/>
          <w:szCs w:val="24"/>
        </w:rPr>
        <w:t>registreeri</w:t>
      </w:r>
      <w:r w:rsidR="006B269D" w:rsidRPr="009212E3">
        <w:rPr>
          <w:rFonts w:ascii="Times New Roman" w:hAnsi="Times New Roman" w:cs="Times New Roman"/>
          <w:sz w:val="24"/>
          <w:szCs w:val="24"/>
        </w:rPr>
        <w:t>mise taotluse</w:t>
      </w:r>
      <w:r w:rsidR="00410516" w:rsidRPr="009212E3">
        <w:rPr>
          <w:rFonts w:ascii="Times New Roman" w:hAnsi="Times New Roman" w:cs="Times New Roman"/>
          <w:sz w:val="24"/>
          <w:szCs w:val="24"/>
        </w:rPr>
        <w:t>;</w:t>
      </w:r>
    </w:p>
    <w:bookmarkEnd w:id="9"/>
    <w:p w14:paraId="3E42197D" w14:textId="1232045B" w:rsidR="00A914CB" w:rsidRPr="009212E3" w:rsidRDefault="001A146C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="00AC0CA4" w:rsidRPr="009212E3">
        <w:rPr>
          <w:rFonts w:ascii="Times New Roman" w:hAnsi="Times New Roman" w:cs="Times New Roman"/>
          <w:sz w:val="24"/>
          <w:szCs w:val="24"/>
        </w:rPr>
        <w:t> </w:t>
      </w:r>
      <w:bookmarkStart w:id="10" w:name="_Hlk200541896"/>
      <w:r w:rsidRPr="009212E3">
        <w:rPr>
          <w:rFonts w:ascii="Times New Roman" w:hAnsi="Times New Roman" w:cs="Times New Roman"/>
          <w:sz w:val="24"/>
          <w:szCs w:val="24"/>
        </w:rPr>
        <w:t xml:space="preserve">Politsei- ja Piirivalveamet on kontrollinud, et töötamine </w:t>
      </w:r>
      <w:r w:rsidR="00233446" w:rsidRPr="009212E3">
        <w:rPr>
          <w:rFonts w:ascii="Times New Roman" w:hAnsi="Times New Roman" w:cs="Times New Roman"/>
          <w:sz w:val="24"/>
          <w:szCs w:val="24"/>
        </w:rPr>
        <w:t xml:space="preserve">uue </w:t>
      </w:r>
      <w:r w:rsidRPr="009212E3">
        <w:rPr>
          <w:rFonts w:ascii="Times New Roman" w:hAnsi="Times New Roman" w:cs="Times New Roman"/>
          <w:sz w:val="24"/>
          <w:szCs w:val="24"/>
        </w:rPr>
        <w:t>tööandja juures vastab käesoleva</w:t>
      </w:r>
      <w:bookmarkStart w:id="11" w:name="_Hlk200027090"/>
      <w:r w:rsidR="004B29DB">
        <w:rPr>
          <w:rFonts w:ascii="Times New Roman" w:hAnsi="Times New Roman" w:cs="Times New Roman"/>
          <w:sz w:val="24"/>
          <w:szCs w:val="24"/>
        </w:rPr>
        <w:t xml:space="preserve"> </w:t>
      </w:r>
      <w:r w:rsidR="004B29DB" w:rsidRPr="004B29DB">
        <w:rPr>
          <w:rFonts w:ascii="Times New Roman" w:hAnsi="Times New Roman" w:cs="Times New Roman"/>
          <w:sz w:val="24"/>
          <w:szCs w:val="24"/>
        </w:rPr>
        <w:t>seaduse §-des 176–181</w:t>
      </w:r>
      <w:r w:rsidR="004B29DB" w:rsidRPr="004B29D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B29DB" w:rsidRPr="004B29DB">
        <w:rPr>
          <w:rFonts w:ascii="Times New Roman" w:hAnsi="Times New Roman" w:cs="Times New Roman"/>
          <w:sz w:val="24"/>
          <w:szCs w:val="24"/>
        </w:rPr>
        <w:t>, 182, 183 ja 190</w:t>
      </w:r>
      <w:r w:rsidR="004B29DB" w:rsidRPr="004B29D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B29DB" w:rsidRPr="004B29DB">
        <w:rPr>
          <w:rFonts w:ascii="Times New Roman" w:hAnsi="Times New Roman" w:cs="Times New Roman"/>
          <w:sz w:val="24"/>
          <w:szCs w:val="24"/>
        </w:rPr>
        <w:t>–190</w:t>
      </w:r>
      <w:r w:rsidR="004B29DB" w:rsidRPr="004B29DB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4B29DB" w:rsidRPr="004B29DB">
        <w:rPr>
          <w:rFonts w:ascii="Times New Roman" w:hAnsi="Times New Roman" w:cs="Times New Roman"/>
          <w:sz w:val="24"/>
          <w:szCs w:val="24"/>
        </w:rPr>
        <w:t xml:space="preserve"> </w:t>
      </w:r>
      <w:r w:rsidR="00233446" w:rsidRPr="009212E3">
        <w:rPr>
          <w:rFonts w:ascii="Times New Roman" w:hAnsi="Times New Roman" w:cs="Times New Roman"/>
          <w:sz w:val="24"/>
          <w:szCs w:val="24"/>
        </w:rPr>
        <w:t xml:space="preserve">sätestatud </w:t>
      </w:r>
      <w:r w:rsidRPr="009212E3">
        <w:rPr>
          <w:rFonts w:ascii="Times New Roman" w:hAnsi="Times New Roman" w:cs="Times New Roman"/>
          <w:sz w:val="24"/>
          <w:szCs w:val="24"/>
        </w:rPr>
        <w:t>elamisloa andmise tingimustele</w:t>
      </w:r>
      <w:r w:rsidR="00410516" w:rsidRPr="009212E3">
        <w:rPr>
          <w:rFonts w:ascii="Times New Roman" w:hAnsi="Times New Roman" w:cs="Times New Roman"/>
          <w:sz w:val="24"/>
          <w:szCs w:val="24"/>
        </w:rPr>
        <w:t>,</w:t>
      </w:r>
      <w:r w:rsidR="002C4805" w:rsidRPr="009212E3">
        <w:rPr>
          <w:rFonts w:ascii="Times New Roman" w:hAnsi="Times New Roman" w:cs="Times New Roman"/>
          <w:sz w:val="24"/>
          <w:szCs w:val="24"/>
        </w:rPr>
        <w:t xml:space="preserve"> ning registreerinud töökohavahetuse</w:t>
      </w:r>
      <w:r w:rsidR="005B1C19" w:rsidRPr="009212E3">
        <w:rPr>
          <w:rFonts w:ascii="Times New Roman" w:hAnsi="Times New Roman" w:cs="Times New Roman"/>
          <w:sz w:val="24"/>
          <w:szCs w:val="24"/>
        </w:rPr>
        <w:t>.</w:t>
      </w:r>
      <w:bookmarkEnd w:id="11"/>
    </w:p>
    <w:bookmarkEnd w:id="7"/>
    <w:bookmarkEnd w:id="10"/>
    <w:p w14:paraId="3FFE6775" w14:textId="77777777" w:rsidR="00DC30C9" w:rsidRPr="009212E3" w:rsidRDefault="00DC30C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FE904" w14:textId="5C46749D" w:rsidR="00DC30C9" w:rsidRPr="009212E3" w:rsidRDefault="00DC30C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(2) Välismaalane ei tohi vahetada töötamiseks antud tähtajalise elamisloa kehtivusajal tööandjat, kui:</w:t>
      </w:r>
    </w:p>
    <w:p w14:paraId="613AFD04" w14:textId="77777777" w:rsidR="00DC30C9" w:rsidRPr="009212E3" w:rsidRDefault="00DC30C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1) tal on tähtajaline elamisluba ettevõtjasiseseks üleviimiseks või</w:t>
      </w:r>
    </w:p>
    <w:p w14:paraId="39E54468" w14:textId="1DFF242A" w:rsidR="00DC30C9" w:rsidRPr="009212E3" w:rsidRDefault="00DC30C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2) ta on lähetatud töötaja Eestisse lähetatud töötajate töötingimuste seaduse tähenduses.</w:t>
      </w:r>
    </w:p>
    <w:p w14:paraId="151007AE" w14:textId="77777777" w:rsidR="005B1C19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35BBB" w14:textId="7C662266" w:rsidR="005B1C19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(</w:t>
      </w:r>
      <w:r w:rsidR="002C4805" w:rsidRPr="009212E3">
        <w:rPr>
          <w:rFonts w:ascii="Times New Roman" w:hAnsi="Times New Roman" w:cs="Times New Roman"/>
          <w:sz w:val="24"/>
          <w:szCs w:val="24"/>
        </w:rPr>
        <w:t>3</w:t>
      </w:r>
      <w:r w:rsidRPr="009212E3">
        <w:rPr>
          <w:rFonts w:ascii="Times New Roman" w:hAnsi="Times New Roman" w:cs="Times New Roman"/>
          <w:sz w:val="24"/>
          <w:szCs w:val="24"/>
        </w:rPr>
        <w:t xml:space="preserve">) </w:t>
      </w:r>
      <w:bookmarkStart w:id="12" w:name="_Hlk192599338"/>
      <w:r w:rsidR="00410516" w:rsidRPr="009212E3">
        <w:rPr>
          <w:rFonts w:ascii="Times New Roman" w:hAnsi="Times New Roman" w:cs="Times New Roman"/>
          <w:sz w:val="24"/>
          <w:szCs w:val="24"/>
        </w:rPr>
        <w:t>Töötamine uue tööandja juures ei pea vastama k</w:t>
      </w:r>
      <w:r w:rsidR="00813512" w:rsidRPr="009212E3">
        <w:rPr>
          <w:rFonts w:ascii="Times New Roman" w:hAnsi="Times New Roman" w:cs="Times New Roman"/>
          <w:sz w:val="24"/>
          <w:szCs w:val="24"/>
        </w:rPr>
        <w:t>äesoleva seaduse § 176</w:t>
      </w:r>
      <w:r w:rsidR="00813512" w:rsidRPr="009212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13512" w:rsidRPr="009212E3">
        <w:rPr>
          <w:rFonts w:ascii="Times New Roman" w:hAnsi="Times New Roman" w:cs="Times New Roman"/>
          <w:sz w:val="24"/>
          <w:szCs w:val="24"/>
        </w:rPr>
        <w:t xml:space="preserve"> lõike 1 punktides</w:t>
      </w:r>
      <w:r w:rsidR="00410516" w:rsidRPr="009212E3">
        <w:rPr>
          <w:rFonts w:ascii="Times New Roman" w:hAnsi="Times New Roman" w:cs="Times New Roman"/>
          <w:sz w:val="24"/>
          <w:szCs w:val="24"/>
        </w:rPr>
        <w:t> </w:t>
      </w:r>
      <w:r w:rsidR="00813512" w:rsidRPr="009212E3">
        <w:rPr>
          <w:rFonts w:ascii="Times New Roman" w:hAnsi="Times New Roman" w:cs="Times New Roman"/>
          <w:sz w:val="24"/>
          <w:szCs w:val="24"/>
        </w:rPr>
        <w:t>1, 2 ja 4 sätestatud elamisloa andmise tingimus</w:t>
      </w:r>
      <w:r w:rsidR="00410516" w:rsidRPr="009212E3">
        <w:rPr>
          <w:rFonts w:ascii="Times New Roman" w:hAnsi="Times New Roman" w:cs="Times New Roman"/>
          <w:sz w:val="24"/>
          <w:szCs w:val="24"/>
        </w:rPr>
        <w:t>tele</w:t>
      </w:r>
      <w:r w:rsidR="00813512" w:rsidRPr="009212E3">
        <w:rPr>
          <w:rFonts w:ascii="Times New Roman" w:hAnsi="Times New Roman" w:cs="Times New Roman"/>
          <w:sz w:val="24"/>
          <w:szCs w:val="24"/>
        </w:rPr>
        <w:t>, k</w:t>
      </w:r>
      <w:r w:rsidR="007324CB" w:rsidRPr="009212E3">
        <w:rPr>
          <w:rFonts w:ascii="Times New Roman" w:hAnsi="Times New Roman" w:cs="Times New Roman"/>
          <w:sz w:val="24"/>
          <w:szCs w:val="24"/>
        </w:rPr>
        <w:t xml:space="preserve">ui välismaalasel on tähtajaline elamisluba lühiajaliseks töötamiseks ja </w:t>
      </w:r>
      <w:r w:rsidR="00630171" w:rsidRPr="009212E3">
        <w:rPr>
          <w:rFonts w:ascii="Times New Roman" w:hAnsi="Times New Roman" w:cs="Times New Roman"/>
          <w:sz w:val="24"/>
          <w:szCs w:val="24"/>
        </w:rPr>
        <w:t xml:space="preserve">ta </w:t>
      </w:r>
      <w:r w:rsidR="00813512" w:rsidRPr="009212E3">
        <w:rPr>
          <w:rFonts w:ascii="Times New Roman" w:hAnsi="Times New Roman" w:cs="Times New Roman"/>
          <w:sz w:val="24"/>
          <w:szCs w:val="24"/>
        </w:rPr>
        <w:t>jätkab uue</w:t>
      </w:r>
      <w:r w:rsidR="00630171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7324CB" w:rsidRPr="009212E3">
        <w:rPr>
          <w:rFonts w:ascii="Times New Roman" w:hAnsi="Times New Roman" w:cs="Times New Roman"/>
          <w:sz w:val="24"/>
          <w:szCs w:val="24"/>
        </w:rPr>
        <w:t>tööandja</w:t>
      </w:r>
      <w:r w:rsidR="00813512" w:rsidRPr="009212E3">
        <w:rPr>
          <w:rFonts w:ascii="Times New Roman" w:hAnsi="Times New Roman" w:cs="Times New Roman"/>
          <w:sz w:val="24"/>
          <w:szCs w:val="24"/>
        </w:rPr>
        <w:t xml:space="preserve"> juures töötamist</w:t>
      </w:r>
      <w:r w:rsidR="007324CB" w:rsidRPr="009212E3">
        <w:rPr>
          <w:rFonts w:ascii="Times New Roman" w:hAnsi="Times New Roman" w:cs="Times New Roman"/>
          <w:sz w:val="24"/>
          <w:szCs w:val="24"/>
        </w:rPr>
        <w:t xml:space="preserve"> samal alusel</w:t>
      </w:r>
      <w:bookmarkEnd w:id="12"/>
      <w:r w:rsidR="007324CB" w:rsidRPr="009212E3">
        <w:rPr>
          <w:rFonts w:ascii="Times New Roman" w:hAnsi="Times New Roman" w:cs="Times New Roman"/>
          <w:sz w:val="24"/>
          <w:szCs w:val="24"/>
        </w:rPr>
        <w:t>.</w:t>
      </w:r>
    </w:p>
    <w:p w14:paraId="52E2CD47" w14:textId="77777777" w:rsidR="005B1C19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9C08A" w14:textId="54281B51" w:rsidR="001F4D72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(</w:t>
      </w:r>
      <w:r w:rsidR="002C4805" w:rsidRPr="009212E3">
        <w:rPr>
          <w:rFonts w:ascii="Times New Roman" w:hAnsi="Times New Roman" w:cs="Times New Roman"/>
          <w:sz w:val="24"/>
          <w:szCs w:val="24"/>
        </w:rPr>
        <w:t>4</w:t>
      </w:r>
      <w:r w:rsidRPr="009212E3">
        <w:rPr>
          <w:rFonts w:ascii="Times New Roman" w:hAnsi="Times New Roman" w:cs="Times New Roman"/>
          <w:sz w:val="24"/>
          <w:szCs w:val="24"/>
        </w:rPr>
        <w:t xml:space="preserve">) Politsei- ja Piirivalveamet ei </w:t>
      </w:r>
      <w:r w:rsidR="002C4805" w:rsidRPr="009212E3">
        <w:rPr>
          <w:rFonts w:ascii="Times New Roman" w:hAnsi="Times New Roman" w:cs="Times New Roman"/>
          <w:sz w:val="24"/>
          <w:szCs w:val="24"/>
        </w:rPr>
        <w:t>registreeri töökohavahetust,</w:t>
      </w:r>
      <w:r w:rsidRPr="009212E3">
        <w:rPr>
          <w:rFonts w:ascii="Times New Roman" w:hAnsi="Times New Roman" w:cs="Times New Roman"/>
          <w:sz w:val="24"/>
          <w:szCs w:val="24"/>
        </w:rPr>
        <w:t xml:space="preserve"> kui</w:t>
      </w:r>
      <w:r w:rsidR="001F4D72" w:rsidRPr="009212E3">
        <w:rPr>
          <w:rFonts w:ascii="Times New Roman" w:hAnsi="Times New Roman" w:cs="Times New Roman"/>
          <w:sz w:val="24"/>
          <w:szCs w:val="24"/>
        </w:rPr>
        <w:t>:</w:t>
      </w:r>
    </w:p>
    <w:p w14:paraId="04640423" w14:textId="262BE077" w:rsidR="001F4D72" w:rsidRPr="009212E3" w:rsidRDefault="001F4D72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1)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 xml:space="preserve">käesoleva paragrahvi 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lõike </w:t>
      </w:r>
      <w:r w:rsidR="00DC30C9" w:rsidRPr="009212E3">
        <w:rPr>
          <w:rFonts w:ascii="Times New Roman" w:hAnsi="Times New Roman" w:cs="Times New Roman"/>
          <w:sz w:val="24"/>
          <w:szCs w:val="24"/>
        </w:rPr>
        <w:t>1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 tingimused ei ole täidetud või </w:t>
      </w:r>
    </w:p>
    <w:p w14:paraId="61EA0D69" w14:textId="4B719D13" w:rsidR="005B1C19" w:rsidRPr="009212E3" w:rsidRDefault="001F4D72" w:rsidP="009212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2) </w:t>
      </w:r>
      <w:r w:rsidR="005B1C19" w:rsidRPr="009212E3">
        <w:rPr>
          <w:rFonts w:ascii="Times New Roman" w:hAnsi="Times New Roman" w:cs="Times New Roman"/>
          <w:sz w:val="24"/>
          <w:szCs w:val="24"/>
        </w:rPr>
        <w:t>välismaalas</w:t>
      </w:r>
      <w:r w:rsidRPr="009212E3">
        <w:rPr>
          <w:rFonts w:ascii="Times New Roman" w:hAnsi="Times New Roman" w:cs="Times New Roman"/>
          <w:sz w:val="24"/>
          <w:szCs w:val="24"/>
        </w:rPr>
        <w:t>t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>arvestatakse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 xml:space="preserve">sisserände </w:t>
      </w:r>
      <w:r w:rsidR="005B1C19" w:rsidRPr="009212E3">
        <w:rPr>
          <w:rFonts w:ascii="Times New Roman" w:hAnsi="Times New Roman" w:cs="Times New Roman"/>
          <w:sz w:val="24"/>
          <w:szCs w:val="24"/>
        </w:rPr>
        <w:t>piirarv</w:t>
      </w:r>
      <w:r w:rsidRPr="009212E3">
        <w:rPr>
          <w:rFonts w:ascii="Times New Roman" w:hAnsi="Times New Roman" w:cs="Times New Roman"/>
          <w:sz w:val="24"/>
          <w:szCs w:val="24"/>
        </w:rPr>
        <w:t>u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 xml:space="preserve">arvutamisel ja 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see on </w:t>
      </w:r>
      <w:r w:rsidRPr="009212E3">
        <w:rPr>
          <w:rFonts w:ascii="Times New Roman" w:hAnsi="Times New Roman" w:cs="Times New Roman"/>
          <w:sz w:val="24"/>
          <w:szCs w:val="24"/>
        </w:rPr>
        <w:t xml:space="preserve">enne </w:t>
      </w:r>
      <w:r w:rsidR="00653D53" w:rsidRPr="009212E3">
        <w:rPr>
          <w:rFonts w:ascii="Times New Roman" w:hAnsi="Times New Roman" w:cs="Times New Roman"/>
          <w:sz w:val="24"/>
          <w:szCs w:val="24"/>
        </w:rPr>
        <w:t>töökohavahetuse</w:t>
      </w:r>
      <w:r w:rsidR="00CE65AB" w:rsidRPr="009212E3">
        <w:rPr>
          <w:rFonts w:ascii="Times New Roman" w:hAnsi="Times New Roman" w:cs="Times New Roman"/>
          <w:sz w:val="24"/>
          <w:szCs w:val="24"/>
        </w:rPr>
        <w:t xml:space="preserve"> registreeri</w:t>
      </w:r>
      <w:r w:rsidR="001858A5" w:rsidRPr="009212E3">
        <w:rPr>
          <w:rFonts w:ascii="Times New Roman" w:hAnsi="Times New Roman" w:cs="Times New Roman"/>
          <w:sz w:val="24"/>
          <w:szCs w:val="24"/>
        </w:rPr>
        <w:t>mise taotluse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 xml:space="preserve">kohta </w:t>
      </w:r>
      <w:r w:rsidR="005B1C19" w:rsidRPr="009212E3">
        <w:rPr>
          <w:rFonts w:ascii="Times New Roman" w:hAnsi="Times New Roman" w:cs="Times New Roman"/>
          <w:sz w:val="24"/>
          <w:szCs w:val="24"/>
        </w:rPr>
        <w:t>otsuse tegemis</w:t>
      </w:r>
      <w:r w:rsidRPr="009212E3">
        <w:rPr>
          <w:rFonts w:ascii="Times New Roman" w:hAnsi="Times New Roman" w:cs="Times New Roman"/>
          <w:sz w:val="24"/>
          <w:szCs w:val="24"/>
        </w:rPr>
        <w:t>t</w:t>
      </w:r>
      <w:r w:rsidR="005B1C19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>täitunud</w:t>
      </w:r>
      <w:r w:rsidR="005B1C19" w:rsidRPr="009212E3">
        <w:rPr>
          <w:rFonts w:ascii="Times New Roman" w:hAnsi="Times New Roman" w:cs="Times New Roman"/>
          <w:sz w:val="24"/>
          <w:szCs w:val="24"/>
        </w:rPr>
        <w:t>.</w:t>
      </w:r>
    </w:p>
    <w:p w14:paraId="6B114F35" w14:textId="77777777" w:rsidR="005B1C19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990A16" w14:textId="63A9F8A6" w:rsidR="00410516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(</w:t>
      </w:r>
      <w:r w:rsidR="002C4805" w:rsidRPr="009212E3">
        <w:rPr>
          <w:rFonts w:ascii="Times New Roman" w:hAnsi="Times New Roman" w:cs="Times New Roman"/>
          <w:sz w:val="24"/>
          <w:szCs w:val="24"/>
        </w:rPr>
        <w:t>5</w:t>
      </w:r>
      <w:r w:rsidRPr="009212E3">
        <w:rPr>
          <w:rFonts w:ascii="Times New Roman" w:hAnsi="Times New Roman" w:cs="Times New Roman"/>
          <w:sz w:val="24"/>
          <w:szCs w:val="24"/>
        </w:rPr>
        <w:t xml:space="preserve">) </w:t>
      </w:r>
      <w:bookmarkStart w:id="13" w:name="_Hlk193705914"/>
      <w:r w:rsidR="006D744C" w:rsidRPr="009212E3">
        <w:rPr>
          <w:rFonts w:ascii="Times New Roman" w:hAnsi="Times New Roman" w:cs="Times New Roman"/>
          <w:sz w:val="24"/>
          <w:szCs w:val="24"/>
        </w:rPr>
        <w:t>Politsei- ja Piirivalveamet võib jätta t</w:t>
      </w:r>
      <w:r w:rsidR="00842623" w:rsidRPr="009212E3">
        <w:rPr>
          <w:rFonts w:ascii="Times New Roman" w:hAnsi="Times New Roman" w:cs="Times New Roman"/>
          <w:sz w:val="24"/>
          <w:szCs w:val="24"/>
        </w:rPr>
        <w:t>öökohavahet</w:t>
      </w:r>
      <w:r w:rsidR="00D0587B" w:rsidRPr="009212E3">
        <w:rPr>
          <w:rFonts w:ascii="Times New Roman" w:hAnsi="Times New Roman" w:cs="Times New Roman"/>
          <w:sz w:val="24"/>
          <w:szCs w:val="24"/>
        </w:rPr>
        <w:t xml:space="preserve">use </w:t>
      </w:r>
      <w:r w:rsidR="00842623" w:rsidRPr="009212E3">
        <w:rPr>
          <w:rFonts w:ascii="Times New Roman" w:hAnsi="Times New Roman" w:cs="Times New Roman"/>
          <w:sz w:val="24"/>
          <w:szCs w:val="24"/>
        </w:rPr>
        <w:t>registreeri</w:t>
      </w:r>
      <w:r w:rsidR="00461559" w:rsidRPr="009212E3">
        <w:rPr>
          <w:rFonts w:ascii="Times New Roman" w:hAnsi="Times New Roman" w:cs="Times New Roman"/>
          <w:sz w:val="24"/>
          <w:szCs w:val="24"/>
        </w:rPr>
        <w:t>mise taotluse</w:t>
      </w:r>
      <w:r w:rsidR="00842623" w:rsidRPr="009212E3">
        <w:rPr>
          <w:rFonts w:ascii="Times New Roman" w:hAnsi="Times New Roman" w:cs="Times New Roman"/>
          <w:sz w:val="24"/>
          <w:szCs w:val="24"/>
        </w:rPr>
        <w:t xml:space="preserve"> </w:t>
      </w:r>
      <w:bookmarkEnd w:id="13"/>
      <w:r w:rsidRPr="009212E3">
        <w:rPr>
          <w:rFonts w:ascii="Times New Roman" w:hAnsi="Times New Roman" w:cs="Times New Roman"/>
          <w:sz w:val="24"/>
          <w:szCs w:val="24"/>
        </w:rPr>
        <w:t xml:space="preserve">läbi vaatamata, kui </w:t>
      </w:r>
      <w:r w:rsidR="004D4155" w:rsidRPr="009212E3">
        <w:rPr>
          <w:rFonts w:ascii="Times New Roman" w:hAnsi="Times New Roman" w:cs="Times New Roman"/>
          <w:sz w:val="24"/>
          <w:szCs w:val="24"/>
        </w:rPr>
        <w:t>ta</w:t>
      </w:r>
      <w:r w:rsidRPr="009212E3">
        <w:rPr>
          <w:rFonts w:ascii="Times New Roman" w:hAnsi="Times New Roman" w:cs="Times New Roman"/>
          <w:sz w:val="24"/>
          <w:szCs w:val="24"/>
        </w:rPr>
        <w:t xml:space="preserve"> on </w:t>
      </w:r>
      <w:r w:rsidR="00E3148F" w:rsidRPr="009212E3">
        <w:rPr>
          <w:rFonts w:ascii="Times New Roman" w:hAnsi="Times New Roman" w:cs="Times New Roman"/>
          <w:sz w:val="24"/>
          <w:szCs w:val="24"/>
        </w:rPr>
        <w:t xml:space="preserve">andnud </w:t>
      </w:r>
      <w:r w:rsidRPr="009212E3">
        <w:rPr>
          <w:rFonts w:ascii="Times New Roman" w:hAnsi="Times New Roman" w:cs="Times New Roman"/>
          <w:sz w:val="24"/>
          <w:szCs w:val="24"/>
        </w:rPr>
        <w:t>käesoleva seaduse § 40</w:t>
      </w:r>
      <w:r w:rsidRPr="009212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F33B4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 xml:space="preserve">lõike 1 alusel hinnangu </w:t>
      </w:r>
      <w:r w:rsidR="00F85A5A" w:rsidRPr="009212E3">
        <w:rPr>
          <w:rFonts w:ascii="Times New Roman" w:hAnsi="Times New Roman" w:cs="Times New Roman"/>
          <w:sz w:val="24"/>
          <w:szCs w:val="24"/>
        </w:rPr>
        <w:t xml:space="preserve">välismaalase </w:t>
      </w:r>
      <w:r w:rsidRPr="009212E3">
        <w:rPr>
          <w:rFonts w:ascii="Times New Roman" w:hAnsi="Times New Roman" w:cs="Times New Roman"/>
          <w:sz w:val="24"/>
          <w:szCs w:val="24"/>
        </w:rPr>
        <w:t>kutsuja ebausaldusväärsuse kohta.</w:t>
      </w:r>
    </w:p>
    <w:p w14:paraId="7FE61E6D" w14:textId="77777777" w:rsidR="005B1C19" w:rsidRPr="009212E3" w:rsidRDefault="005B1C19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E6DDD" w14:textId="458B8798" w:rsidR="00715784" w:rsidRPr="009212E3" w:rsidRDefault="00715784" w:rsidP="009212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§ 184</w:t>
      </w:r>
      <w:r w:rsidRPr="009212E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9212E3">
        <w:rPr>
          <w:rFonts w:ascii="Times New Roman" w:hAnsi="Times New Roman" w:cs="Times New Roman"/>
          <w:b/>
          <w:bCs/>
          <w:sz w:val="24"/>
          <w:szCs w:val="24"/>
        </w:rPr>
        <w:t>. Sama tööandja juures töökoha vahetamine</w:t>
      </w:r>
    </w:p>
    <w:p w14:paraId="3DBA9402" w14:textId="77777777" w:rsidR="00715784" w:rsidRPr="009212E3" w:rsidRDefault="00715784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E9C705" w14:textId="3B2441B0" w:rsidR="00715784" w:rsidRPr="009212E3" w:rsidRDefault="00E8772E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92599475"/>
      <w:r w:rsidRPr="009212E3">
        <w:rPr>
          <w:rFonts w:ascii="Times New Roman" w:hAnsi="Times New Roman" w:cs="Times New Roman"/>
          <w:sz w:val="24"/>
          <w:szCs w:val="24"/>
        </w:rPr>
        <w:t>(</w:t>
      </w:r>
      <w:r w:rsidR="00715784" w:rsidRPr="009212E3">
        <w:rPr>
          <w:rFonts w:ascii="Times New Roman" w:hAnsi="Times New Roman" w:cs="Times New Roman"/>
          <w:sz w:val="24"/>
          <w:szCs w:val="24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 xml:space="preserve">) </w:t>
      </w:r>
      <w:r w:rsidR="00436214" w:rsidRPr="009212E3">
        <w:rPr>
          <w:rFonts w:ascii="Times New Roman" w:hAnsi="Times New Roman" w:cs="Times New Roman"/>
          <w:sz w:val="24"/>
          <w:szCs w:val="24"/>
        </w:rPr>
        <w:t xml:space="preserve">Välismaalane võib töötamiseks antud tähtajalise elamisloa kehtivusajal </w:t>
      </w:r>
      <w:r w:rsidR="00E36C31" w:rsidRPr="009212E3">
        <w:rPr>
          <w:rFonts w:ascii="Times New Roman" w:hAnsi="Times New Roman" w:cs="Times New Roman"/>
          <w:sz w:val="24"/>
          <w:szCs w:val="24"/>
        </w:rPr>
        <w:t xml:space="preserve">vahetada </w:t>
      </w:r>
      <w:r w:rsidR="00436214" w:rsidRPr="009212E3">
        <w:rPr>
          <w:rFonts w:ascii="Times New Roman" w:hAnsi="Times New Roman" w:cs="Times New Roman"/>
          <w:sz w:val="24"/>
          <w:szCs w:val="24"/>
        </w:rPr>
        <w:t>töökohta sama tööandja</w:t>
      </w:r>
      <w:r w:rsidR="00A07129" w:rsidRPr="009212E3">
        <w:rPr>
          <w:rFonts w:ascii="Times New Roman" w:hAnsi="Times New Roman" w:cs="Times New Roman"/>
          <w:sz w:val="24"/>
          <w:szCs w:val="24"/>
        </w:rPr>
        <w:t xml:space="preserve"> juures käesoleva </w:t>
      </w:r>
      <w:r w:rsidR="00E36C31" w:rsidRPr="009212E3">
        <w:rPr>
          <w:rFonts w:ascii="Times New Roman" w:hAnsi="Times New Roman" w:cs="Times New Roman"/>
          <w:sz w:val="24"/>
          <w:szCs w:val="24"/>
        </w:rPr>
        <w:t>seaduse § 184</w:t>
      </w:r>
      <w:r w:rsidR="00E36C31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07129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B429BD" w:rsidRPr="009212E3">
        <w:rPr>
          <w:rFonts w:ascii="Times New Roman" w:hAnsi="Times New Roman" w:cs="Times New Roman"/>
          <w:sz w:val="24"/>
          <w:szCs w:val="24"/>
        </w:rPr>
        <w:t>kohaselt</w:t>
      </w:r>
      <w:r w:rsidR="00475684" w:rsidRPr="009212E3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541ECE95" w14:textId="77777777" w:rsidR="001F54C7" w:rsidRPr="009212E3" w:rsidRDefault="001F54C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9D2A3" w14:textId="4864E1DD" w:rsidR="007E61E0" w:rsidRPr="009212E3" w:rsidRDefault="00436214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(</w:t>
      </w:r>
      <w:r w:rsidR="00B429BD" w:rsidRPr="009212E3">
        <w:rPr>
          <w:rFonts w:ascii="Times New Roman" w:hAnsi="Times New Roman" w:cs="Times New Roman"/>
          <w:sz w:val="24"/>
          <w:szCs w:val="24"/>
        </w:rPr>
        <w:t>2</w:t>
      </w:r>
      <w:r w:rsidRPr="009212E3">
        <w:rPr>
          <w:rFonts w:ascii="Times New Roman" w:hAnsi="Times New Roman" w:cs="Times New Roman"/>
          <w:sz w:val="24"/>
          <w:szCs w:val="24"/>
        </w:rPr>
        <w:t xml:space="preserve">) </w:t>
      </w:r>
      <w:r w:rsidR="00E36C31" w:rsidRPr="009212E3">
        <w:rPr>
          <w:rFonts w:ascii="Times New Roman" w:hAnsi="Times New Roman" w:cs="Times New Roman"/>
          <w:sz w:val="24"/>
          <w:szCs w:val="24"/>
        </w:rPr>
        <w:t>Käesoleva seaduse § 184</w:t>
      </w:r>
      <w:r w:rsidR="00E36C31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36C31" w:rsidRPr="009212E3">
        <w:rPr>
          <w:rFonts w:ascii="Times New Roman" w:hAnsi="Times New Roman" w:cs="Times New Roman"/>
          <w:sz w:val="24"/>
          <w:szCs w:val="24"/>
        </w:rPr>
        <w:t xml:space="preserve"> ei kohaldata, </w:t>
      </w:r>
      <w:r w:rsidR="008F7111" w:rsidRPr="009212E3">
        <w:rPr>
          <w:rFonts w:ascii="Times New Roman" w:hAnsi="Times New Roman" w:cs="Times New Roman"/>
          <w:sz w:val="24"/>
          <w:szCs w:val="24"/>
        </w:rPr>
        <w:t>kui</w:t>
      </w:r>
      <w:r w:rsidR="007E61E0" w:rsidRPr="009212E3">
        <w:rPr>
          <w:rFonts w:ascii="Times New Roman" w:hAnsi="Times New Roman" w:cs="Times New Roman"/>
          <w:sz w:val="24"/>
          <w:szCs w:val="24"/>
        </w:rPr>
        <w:t>:</w:t>
      </w:r>
    </w:p>
    <w:p w14:paraId="7F161CF9" w14:textId="6B030B2E" w:rsidR="007E61E0" w:rsidRPr="009212E3" w:rsidRDefault="007E61E0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200530925"/>
      <w:r w:rsidRPr="009212E3">
        <w:rPr>
          <w:rFonts w:ascii="Times New Roman" w:hAnsi="Times New Roman" w:cs="Times New Roman"/>
          <w:sz w:val="24"/>
          <w:szCs w:val="24"/>
        </w:rPr>
        <w:t>1)</w:t>
      </w:r>
      <w:r w:rsidR="008F7111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436214" w:rsidRPr="009212E3">
        <w:rPr>
          <w:rFonts w:ascii="Times New Roman" w:hAnsi="Times New Roman" w:cs="Times New Roman"/>
          <w:sz w:val="24"/>
          <w:szCs w:val="24"/>
        </w:rPr>
        <w:t xml:space="preserve">muud </w:t>
      </w:r>
      <w:r w:rsidR="00E36C31" w:rsidRPr="009212E3">
        <w:rPr>
          <w:rFonts w:ascii="Times New Roman" w:hAnsi="Times New Roman" w:cs="Times New Roman"/>
          <w:sz w:val="24"/>
          <w:szCs w:val="24"/>
        </w:rPr>
        <w:t xml:space="preserve">töötamiseks antud tähtajalises </w:t>
      </w:r>
      <w:r w:rsidR="00436214" w:rsidRPr="009212E3">
        <w:rPr>
          <w:rFonts w:ascii="Times New Roman" w:hAnsi="Times New Roman" w:cs="Times New Roman"/>
          <w:sz w:val="24"/>
          <w:szCs w:val="24"/>
        </w:rPr>
        <w:t xml:space="preserve">elamisloas kindlaks määratud tingimused </w:t>
      </w:r>
      <w:r w:rsidR="00E36C31" w:rsidRPr="009212E3">
        <w:rPr>
          <w:rFonts w:ascii="Times New Roman" w:hAnsi="Times New Roman" w:cs="Times New Roman"/>
          <w:sz w:val="24"/>
          <w:szCs w:val="24"/>
        </w:rPr>
        <w:t xml:space="preserve">peale töökoha </w:t>
      </w:r>
      <w:r w:rsidR="00436214" w:rsidRPr="009212E3">
        <w:rPr>
          <w:rFonts w:ascii="Times New Roman" w:hAnsi="Times New Roman" w:cs="Times New Roman"/>
          <w:sz w:val="24"/>
          <w:szCs w:val="24"/>
        </w:rPr>
        <w:t xml:space="preserve">ei muutu </w:t>
      </w:r>
      <w:r w:rsidR="008F7111" w:rsidRPr="009212E3">
        <w:rPr>
          <w:rFonts w:ascii="Times New Roman" w:hAnsi="Times New Roman" w:cs="Times New Roman"/>
          <w:sz w:val="24"/>
          <w:szCs w:val="24"/>
        </w:rPr>
        <w:t>ning</w:t>
      </w:r>
      <w:r w:rsidR="00436214" w:rsidRPr="009212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4B954" w14:textId="7A0971FC" w:rsidR="00436214" w:rsidRPr="009212E3" w:rsidRDefault="007E61E0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2) </w:t>
      </w:r>
      <w:r w:rsidR="00E36C31" w:rsidRPr="009212E3">
        <w:rPr>
          <w:rFonts w:ascii="Times New Roman" w:hAnsi="Times New Roman" w:cs="Times New Roman"/>
          <w:sz w:val="24"/>
          <w:szCs w:val="24"/>
        </w:rPr>
        <w:t>uuel</w:t>
      </w:r>
      <w:r w:rsidR="00436214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E36C31" w:rsidRPr="009212E3">
        <w:rPr>
          <w:rFonts w:ascii="Times New Roman" w:hAnsi="Times New Roman" w:cs="Times New Roman"/>
          <w:sz w:val="24"/>
          <w:szCs w:val="24"/>
        </w:rPr>
        <w:t>töö</w:t>
      </w:r>
      <w:r w:rsidR="00436214" w:rsidRPr="009212E3">
        <w:rPr>
          <w:rFonts w:ascii="Times New Roman" w:hAnsi="Times New Roman" w:cs="Times New Roman"/>
          <w:sz w:val="24"/>
          <w:szCs w:val="24"/>
        </w:rPr>
        <w:t>kohal on samad kutse- ja kvalifikatsiooninõuded</w:t>
      </w:r>
      <w:bookmarkEnd w:id="15"/>
      <w:r w:rsidR="00436214" w:rsidRPr="009212E3">
        <w:rPr>
          <w:rFonts w:ascii="Times New Roman" w:hAnsi="Times New Roman" w:cs="Times New Roman"/>
          <w:sz w:val="24"/>
          <w:szCs w:val="24"/>
        </w:rPr>
        <w:t>.</w:t>
      </w:r>
      <w:r w:rsidR="00475684" w:rsidRPr="009212E3">
        <w:rPr>
          <w:rFonts w:ascii="Times New Roman" w:hAnsi="Times New Roman" w:cs="Times New Roman"/>
          <w:sz w:val="24"/>
          <w:szCs w:val="24"/>
        </w:rPr>
        <w:t>“;</w:t>
      </w:r>
    </w:p>
    <w:bookmarkEnd w:id="6"/>
    <w:bookmarkEnd w:id="8"/>
    <w:p w14:paraId="28D8B8DE" w14:textId="77777777" w:rsidR="00436214" w:rsidRPr="009212E3" w:rsidRDefault="00436214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E74D6" w14:textId="0A02AA37" w:rsidR="001F54C7" w:rsidRPr="009212E3" w:rsidRDefault="001F54C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9212E3">
        <w:rPr>
          <w:rFonts w:ascii="Times New Roman" w:hAnsi="Times New Roman" w:cs="Times New Roman"/>
          <w:sz w:val="24"/>
          <w:szCs w:val="24"/>
        </w:rPr>
        <w:t xml:space="preserve"> paragrahvi 185 lõige 4 tunnistatakse kehtetuks; </w:t>
      </w:r>
    </w:p>
    <w:p w14:paraId="6EB888C1" w14:textId="77777777" w:rsidR="001F54C7" w:rsidRPr="009212E3" w:rsidRDefault="001F54C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D1CBC" w14:textId="7B56B45B" w:rsidR="00744836" w:rsidRPr="009212E3" w:rsidRDefault="001F54C7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44836" w:rsidRPr="009212E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44836" w:rsidRPr="009212E3">
        <w:rPr>
          <w:rFonts w:ascii="Times New Roman" w:hAnsi="Times New Roman" w:cs="Times New Roman"/>
          <w:sz w:val="24"/>
          <w:szCs w:val="24"/>
        </w:rPr>
        <w:t xml:space="preserve"> paragrahvi 185 täiendatakse </w:t>
      </w:r>
      <w:r w:rsidR="000941A5" w:rsidRPr="009212E3">
        <w:rPr>
          <w:rFonts w:ascii="Times New Roman" w:hAnsi="Times New Roman" w:cs="Times New Roman"/>
          <w:sz w:val="24"/>
          <w:szCs w:val="24"/>
        </w:rPr>
        <w:t>lõigetega</w:t>
      </w:r>
      <w:r w:rsidR="00744836" w:rsidRPr="009212E3">
        <w:rPr>
          <w:rFonts w:ascii="Times New Roman" w:hAnsi="Times New Roman" w:cs="Times New Roman"/>
          <w:sz w:val="24"/>
          <w:szCs w:val="24"/>
        </w:rPr>
        <w:t xml:space="preserve"> 5</w:t>
      </w:r>
      <w:r w:rsidR="000941A5" w:rsidRPr="009212E3">
        <w:rPr>
          <w:rFonts w:ascii="Times New Roman" w:hAnsi="Times New Roman" w:cs="Times New Roman"/>
          <w:sz w:val="24"/>
          <w:szCs w:val="24"/>
        </w:rPr>
        <w:t xml:space="preserve"> ja 6</w:t>
      </w:r>
      <w:r w:rsidR="00744836" w:rsidRPr="009212E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CF43788" w14:textId="77777777" w:rsidR="00744836" w:rsidRPr="009212E3" w:rsidRDefault="00744836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730C8" w14:textId="5E6AF9A7" w:rsidR="000941A5" w:rsidRPr="00A65F6D" w:rsidRDefault="00744836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>„(5) Kui välismaalane vahetab tööandjat käesoleva seaduse § 18</w:t>
      </w:r>
      <w:r w:rsidR="002C4805" w:rsidRPr="00A65F6D">
        <w:rPr>
          <w:rFonts w:ascii="Times New Roman" w:hAnsi="Times New Roman" w:cs="Times New Roman"/>
          <w:sz w:val="24"/>
          <w:szCs w:val="24"/>
        </w:rPr>
        <w:t>4</w:t>
      </w:r>
      <w:r w:rsidR="00757125" w:rsidRPr="00A65F6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65F6D">
        <w:rPr>
          <w:rFonts w:ascii="Times New Roman" w:hAnsi="Times New Roman" w:cs="Times New Roman"/>
          <w:sz w:val="24"/>
          <w:szCs w:val="24"/>
        </w:rPr>
        <w:t xml:space="preserve"> lõike </w:t>
      </w:r>
      <w:r w:rsidR="002C4805" w:rsidRPr="00A65F6D">
        <w:rPr>
          <w:rFonts w:ascii="Times New Roman" w:hAnsi="Times New Roman" w:cs="Times New Roman"/>
          <w:sz w:val="24"/>
          <w:szCs w:val="24"/>
        </w:rPr>
        <w:t>1</w:t>
      </w:r>
      <w:r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="00BB2BAF" w:rsidRPr="00A65F6D">
        <w:rPr>
          <w:rFonts w:ascii="Times New Roman" w:hAnsi="Times New Roman" w:cs="Times New Roman"/>
          <w:sz w:val="24"/>
          <w:szCs w:val="24"/>
        </w:rPr>
        <w:t>alusel</w:t>
      </w:r>
      <w:r w:rsidRPr="00A65F6D">
        <w:rPr>
          <w:rFonts w:ascii="Times New Roman" w:hAnsi="Times New Roman" w:cs="Times New Roman"/>
          <w:sz w:val="24"/>
          <w:szCs w:val="24"/>
        </w:rPr>
        <w:t xml:space="preserve">, </w:t>
      </w:r>
      <w:r w:rsidR="00ED23F7" w:rsidRPr="00A65F6D">
        <w:rPr>
          <w:rFonts w:ascii="Times New Roman" w:hAnsi="Times New Roman" w:cs="Times New Roman"/>
          <w:sz w:val="24"/>
          <w:szCs w:val="24"/>
        </w:rPr>
        <w:t>asendatakse</w:t>
      </w:r>
      <w:r w:rsidR="00436214"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Pr="00A65F6D">
        <w:rPr>
          <w:rFonts w:ascii="Times New Roman" w:hAnsi="Times New Roman" w:cs="Times New Roman"/>
          <w:sz w:val="24"/>
          <w:szCs w:val="24"/>
        </w:rPr>
        <w:t>töötamiseks ant</w:t>
      </w:r>
      <w:r w:rsidR="00436214" w:rsidRPr="00A65F6D">
        <w:rPr>
          <w:rFonts w:ascii="Times New Roman" w:hAnsi="Times New Roman" w:cs="Times New Roman"/>
          <w:sz w:val="24"/>
          <w:szCs w:val="24"/>
        </w:rPr>
        <w:t>ud</w:t>
      </w:r>
      <w:r w:rsidRPr="00A65F6D">
        <w:rPr>
          <w:rFonts w:ascii="Times New Roman" w:hAnsi="Times New Roman" w:cs="Times New Roman"/>
          <w:sz w:val="24"/>
          <w:szCs w:val="24"/>
        </w:rPr>
        <w:t xml:space="preserve"> tähtajalises elamisloas kindlaks </w:t>
      </w:r>
      <w:r w:rsidR="00436214" w:rsidRPr="00A65F6D">
        <w:rPr>
          <w:rFonts w:ascii="Times New Roman" w:hAnsi="Times New Roman" w:cs="Times New Roman"/>
          <w:sz w:val="24"/>
          <w:szCs w:val="24"/>
        </w:rPr>
        <w:t>määratud</w:t>
      </w:r>
      <w:r w:rsidR="009E7A48" w:rsidRPr="00A65F6D" w:rsidDel="009E7A48">
        <w:rPr>
          <w:rFonts w:ascii="Times New Roman" w:hAnsi="Times New Roman" w:cs="Times New Roman"/>
          <w:sz w:val="24"/>
          <w:szCs w:val="24"/>
        </w:rPr>
        <w:t xml:space="preserve"> </w:t>
      </w:r>
      <w:r w:rsidRPr="00A65F6D">
        <w:rPr>
          <w:rFonts w:ascii="Times New Roman" w:hAnsi="Times New Roman" w:cs="Times New Roman"/>
          <w:sz w:val="24"/>
          <w:szCs w:val="24"/>
        </w:rPr>
        <w:t>töötamise tingimused</w:t>
      </w:r>
      <w:r w:rsidR="00436214" w:rsidRPr="00A65F6D">
        <w:rPr>
          <w:rFonts w:ascii="Times New Roman" w:hAnsi="Times New Roman" w:cs="Times New Roman"/>
          <w:sz w:val="24"/>
          <w:szCs w:val="24"/>
        </w:rPr>
        <w:t xml:space="preserve"> uue tööandja juures töötamise tingimustega</w:t>
      </w:r>
      <w:r w:rsidRPr="00A65F6D">
        <w:rPr>
          <w:rFonts w:ascii="Times New Roman" w:hAnsi="Times New Roman" w:cs="Times New Roman"/>
          <w:sz w:val="24"/>
          <w:szCs w:val="24"/>
        </w:rPr>
        <w:t>.</w:t>
      </w:r>
    </w:p>
    <w:p w14:paraId="28C427BA" w14:textId="77777777" w:rsidR="000941A5" w:rsidRPr="00A65F6D" w:rsidRDefault="000941A5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1AB21" w14:textId="209697CB" w:rsidR="00744836" w:rsidRPr="00A65F6D" w:rsidRDefault="000941A5" w:rsidP="0092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 xml:space="preserve">(6) Kui välismaalane </w:t>
      </w:r>
      <w:r w:rsidR="009E7A48" w:rsidRPr="00A65F6D">
        <w:rPr>
          <w:rFonts w:ascii="Times New Roman" w:hAnsi="Times New Roman" w:cs="Times New Roman"/>
          <w:sz w:val="24"/>
          <w:szCs w:val="24"/>
        </w:rPr>
        <w:t xml:space="preserve">vahetab töökohta </w:t>
      </w:r>
      <w:r w:rsidRPr="00A65F6D">
        <w:rPr>
          <w:rFonts w:ascii="Times New Roman" w:hAnsi="Times New Roman" w:cs="Times New Roman"/>
          <w:sz w:val="24"/>
          <w:szCs w:val="24"/>
        </w:rPr>
        <w:t>sama tööandja juures käesoleva seaduse §</w:t>
      </w:r>
      <w:r w:rsidR="00111BEF" w:rsidRPr="00A65F6D">
        <w:rPr>
          <w:rFonts w:ascii="Times New Roman" w:hAnsi="Times New Roman" w:cs="Times New Roman"/>
          <w:sz w:val="24"/>
          <w:szCs w:val="24"/>
        </w:rPr>
        <w:t> </w:t>
      </w:r>
      <w:r w:rsidRPr="00A65F6D">
        <w:rPr>
          <w:rFonts w:ascii="Times New Roman" w:hAnsi="Times New Roman" w:cs="Times New Roman"/>
          <w:sz w:val="24"/>
          <w:szCs w:val="24"/>
        </w:rPr>
        <w:t>18</w:t>
      </w:r>
      <w:r w:rsidR="002C4805" w:rsidRPr="00A65F6D">
        <w:rPr>
          <w:rFonts w:ascii="Times New Roman" w:hAnsi="Times New Roman" w:cs="Times New Roman"/>
          <w:sz w:val="24"/>
          <w:szCs w:val="24"/>
        </w:rPr>
        <w:t>4</w:t>
      </w:r>
      <w:r w:rsidR="00ED23F7" w:rsidRPr="00A65F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65F6D">
        <w:rPr>
          <w:rFonts w:ascii="Times New Roman" w:hAnsi="Times New Roman" w:cs="Times New Roman"/>
          <w:sz w:val="24"/>
          <w:szCs w:val="24"/>
        </w:rPr>
        <w:t xml:space="preserve"> lõike</w:t>
      </w:r>
      <w:r w:rsidR="009E7A48" w:rsidRPr="00A65F6D">
        <w:rPr>
          <w:rFonts w:ascii="Times New Roman" w:hAnsi="Times New Roman" w:cs="Times New Roman"/>
          <w:sz w:val="24"/>
          <w:szCs w:val="24"/>
        </w:rPr>
        <w:t> </w:t>
      </w:r>
      <w:r w:rsidR="00B429BD" w:rsidRPr="00A65F6D">
        <w:rPr>
          <w:rFonts w:ascii="Times New Roman" w:hAnsi="Times New Roman" w:cs="Times New Roman"/>
          <w:sz w:val="24"/>
          <w:szCs w:val="24"/>
        </w:rPr>
        <w:t>1</w:t>
      </w:r>
      <w:r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="00BB2BAF" w:rsidRPr="00A65F6D">
        <w:rPr>
          <w:rFonts w:ascii="Times New Roman" w:hAnsi="Times New Roman" w:cs="Times New Roman"/>
          <w:sz w:val="24"/>
          <w:szCs w:val="24"/>
        </w:rPr>
        <w:t>alusel</w:t>
      </w:r>
      <w:r w:rsidRPr="00A65F6D">
        <w:rPr>
          <w:rFonts w:ascii="Times New Roman" w:hAnsi="Times New Roman" w:cs="Times New Roman"/>
          <w:sz w:val="24"/>
          <w:szCs w:val="24"/>
        </w:rPr>
        <w:t xml:space="preserve">, </w:t>
      </w:r>
      <w:r w:rsidR="00ED23F7" w:rsidRPr="00A65F6D">
        <w:rPr>
          <w:rFonts w:ascii="Times New Roman" w:hAnsi="Times New Roman" w:cs="Times New Roman"/>
          <w:sz w:val="24"/>
          <w:szCs w:val="24"/>
        </w:rPr>
        <w:t>asendatakse</w:t>
      </w:r>
      <w:r w:rsidR="00436214"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Pr="00A65F6D">
        <w:rPr>
          <w:rFonts w:ascii="Times New Roman" w:hAnsi="Times New Roman" w:cs="Times New Roman"/>
          <w:sz w:val="24"/>
          <w:szCs w:val="24"/>
        </w:rPr>
        <w:t>töötamiseks ant</w:t>
      </w:r>
      <w:r w:rsidR="00436214" w:rsidRPr="00A65F6D">
        <w:rPr>
          <w:rFonts w:ascii="Times New Roman" w:hAnsi="Times New Roman" w:cs="Times New Roman"/>
          <w:sz w:val="24"/>
          <w:szCs w:val="24"/>
        </w:rPr>
        <w:t>ud</w:t>
      </w:r>
      <w:r w:rsidRPr="00A65F6D">
        <w:rPr>
          <w:rFonts w:ascii="Times New Roman" w:hAnsi="Times New Roman" w:cs="Times New Roman"/>
          <w:sz w:val="24"/>
          <w:szCs w:val="24"/>
        </w:rPr>
        <w:t xml:space="preserve"> tähtajalises elamisloas kindlaks </w:t>
      </w:r>
      <w:r w:rsidR="00436214" w:rsidRPr="00A65F6D">
        <w:rPr>
          <w:rFonts w:ascii="Times New Roman" w:hAnsi="Times New Roman" w:cs="Times New Roman"/>
          <w:sz w:val="24"/>
          <w:szCs w:val="24"/>
        </w:rPr>
        <w:t xml:space="preserve">määratud töötamise tingimused </w:t>
      </w:r>
      <w:r w:rsidR="0020495F" w:rsidRPr="00A65F6D">
        <w:rPr>
          <w:rFonts w:ascii="Times New Roman" w:hAnsi="Times New Roman" w:cs="Times New Roman"/>
          <w:sz w:val="24"/>
          <w:szCs w:val="24"/>
        </w:rPr>
        <w:t>uuel</w:t>
      </w:r>
      <w:r w:rsidR="009E7A48" w:rsidRPr="00A65F6D">
        <w:rPr>
          <w:rFonts w:ascii="Times New Roman" w:hAnsi="Times New Roman" w:cs="Times New Roman"/>
          <w:sz w:val="24"/>
          <w:szCs w:val="24"/>
        </w:rPr>
        <w:t xml:space="preserve"> töökohal</w:t>
      </w:r>
      <w:r w:rsidR="009E7A48" w:rsidRPr="00A65F6D" w:rsidDel="009E7A48">
        <w:rPr>
          <w:rFonts w:ascii="Times New Roman" w:hAnsi="Times New Roman" w:cs="Times New Roman"/>
          <w:sz w:val="24"/>
          <w:szCs w:val="24"/>
        </w:rPr>
        <w:t xml:space="preserve"> </w:t>
      </w:r>
      <w:r w:rsidRPr="00A65F6D">
        <w:rPr>
          <w:rFonts w:ascii="Times New Roman" w:hAnsi="Times New Roman" w:cs="Times New Roman"/>
          <w:sz w:val="24"/>
          <w:szCs w:val="24"/>
        </w:rPr>
        <w:t>töötamise tingimus</w:t>
      </w:r>
      <w:r w:rsidR="00436214" w:rsidRPr="00A65F6D">
        <w:rPr>
          <w:rFonts w:ascii="Times New Roman" w:hAnsi="Times New Roman" w:cs="Times New Roman"/>
          <w:sz w:val="24"/>
          <w:szCs w:val="24"/>
        </w:rPr>
        <w:t>tega</w:t>
      </w:r>
      <w:r w:rsidRPr="00A65F6D">
        <w:rPr>
          <w:rFonts w:ascii="Times New Roman" w:hAnsi="Times New Roman" w:cs="Times New Roman"/>
          <w:sz w:val="24"/>
          <w:szCs w:val="24"/>
        </w:rPr>
        <w:t>.</w:t>
      </w:r>
      <w:r w:rsidR="00744836" w:rsidRPr="00A65F6D">
        <w:rPr>
          <w:rFonts w:ascii="Times New Roman" w:hAnsi="Times New Roman" w:cs="Times New Roman"/>
          <w:sz w:val="24"/>
          <w:szCs w:val="24"/>
        </w:rPr>
        <w:t>“;</w:t>
      </w:r>
    </w:p>
    <w:p w14:paraId="5F9E0EEA" w14:textId="77777777" w:rsidR="00744836" w:rsidRPr="00A65F6D" w:rsidRDefault="00744836" w:rsidP="0074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E10184" w14:textId="4724D840" w:rsidR="00744836" w:rsidRPr="00A65F6D" w:rsidRDefault="008F7111" w:rsidP="0074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44836" w:rsidRPr="00A65F6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44836" w:rsidRPr="00A65F6D">
        <w:rPr>
          <w:rFonts w:ascii="Times New Roman" w:hAnsi="Times New Roman" w:cs="Times New Roman"/>
          <w:sz w:val="24"/>
          <w:szCs w:val="24"/>
        </w:rPr>
        <w:t xml:space="preserve"> paragrahvi 18</w:t>
      </w:r>
      <w:r w:rsidR="00795DA9" w:rsidRPr="00A65F6D">
        <w:rPr>
          <w:rFonts w:ascii="Times New Roman" w:hAnsi="Times New Roman" w:cs="Times New Roman"/>
          <w:sz w:val="24"/>
          <w:szCs w:val="24"/>
        </w:rPr>
        <w:t>8</w:t>
      </w:r>
      <w:r w:rsidR="00744836"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="003D78B6" w:rsidRPr="00A65F6D">
        <w:rPr>
          <w:rFonts w:ascii="Times New Roman" w:hAnsi="Times New Roman" w:cs="Times New Roman"/>
          <w:sz w:val="24"/>
          <w:szCs w:val="24"/>
        </w:rPr>
        <w:t xml:space="preserve">lõige 2 </w:t>
      </w:r>
      <w:r w:rsidR="00795DA9" w:rsidRPr="00A65F6D">
        <w:rPr>
          <w:rFonts w:ascii="Times New Roman" w:hAnsi="Times New Roman" w:cs="Times New Roman"/>
          <w:sz w:val="24"/>
          <w:szCs w:val="24"/>
        </w:rPr>
        <w:t>muudetakse ja sõnastatakse järgmiselt</w:t>
      </w:r>
      <w:r w:rsidR="00744836" w:rsidRPr="00A65F6D">
        <w:rPr>
          <w:rFonts w:ascii="Times New Roman" w:hAnsi="Times New Roman" w:cs="Times New Roman"/>
          <w:sz w:val="24"/>
          <w:szCs w:val="24"/>
        </w:rPr>
        <w:t>:</w:t>
      </w:r>
    </w:p>
    <w:p w14:paraId="4F3605B1" w14:textId="06040637" w:rsidR="00744836" w:rsidRPr="00A65F6D" w:rsidRDefault="00744836" w:rsidP="0074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F0DAB" w14:textId="2F0374BA" w:rsidR="00795DA9" w:rsidRPr="00A65F6D" w:rsidRDefault="00795DA9" w:rsidP="00795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94322080"/>
      <w:r w:rsidRPr="00A65F6D">
        <w:rPr>
          <w:rFonts w:ascii="Times New Roman" w:hAnsi="Times New Roman" w:cs="Times New Roman"/>
          <w:sz w:val="24"/>
          <w:szCs w:val="24"/>
        </w:rPr>
        <w:t>„(2) Käesoleva paragrahvi lõike 1 punktis 2 nimetatud töötamise tingimuse muutumise</w:t>
      </w:r>
      <w:r w:rsidR="00E4336F" w:rsidRPr="00A65F6D">
        <w:rPr>
          <w:rFonts w:ascii="Times New Roman" w:hAnsi="Times New Roman" w:cs="Times New Roman"/>
          <w:sz w:val="24"/>
          <w:szCs w:val="24"/>
        </w:rPr>
        <w:t>na</w:t>
      </w:r>
      <w:r w:rsidRPr="00A65F6D">
        <w:rPr>
          <w:rFonts w:ascii="Times New Roman" w:hAnsi="Times New Roman" w:cs="Times New Roman"/>
          <w:sz w:val="24"/>
          <w:szCs w:val="24"/>
        </w:rPr>
        <w:t xml:space="preserve"> ei </w:t>
      </w:r>
      <w:r w:rsidR="00E4336F" w:rsidRPr="00A65F6D">
        <w:rPr>
          <w:rFonts w:ascii="Times New Roman" w:hAnsi="Times New Roman" w:cs="Times New Roman"/>
          <w:sz w:val="24"/>
          <w:szCs w:val="24"/>
        </w:rPr>
        <w:t>käsitata järgmisi juhte</w:t>
      </w:r>
      <w:r w:rsidRPr="00A65F6D">
        <w:rPr>
          <w:rFonts w:ascii="Times New Roman" w:hAnsi="Times New Roman" w:cs="Times New Roman"/>
          <w:sz w:val="24"/>
          <w:szCs w:val="24"/>
        </w:rPr>
        <w:t>:</w:t>
      </w:r>
    </w:p>
    <w:p w14:paraId="22E01BE6" w14:textId="16B2BA9B" w:rsidR="00E4336F" w:rsidRPr="00A65F6D" w:rsidRDefault="00795DA9" w:rsidP="00795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200546975"/>
      <w:r w:rsidRPr="00A65F6D">
        <w:rPr>
          <w:rFonts w:ascii="Times New Roman" w:hAnsi="Times New Roman" w:cs="Times New Roman"/>
          <w:sz w:val="24"/>
          <w:szCs w:val="24"/>
        </w:rPr>
        <w:t xml:space="preserve">1) välismaalane </w:t>
      </w:r>
      <w:r w:rsidR="00422B76" w:rsidRPr="00A65F6D">
        <w:rPr>
          <w:rFonts w:ascii="Times New Roman" w:hAnsi="Times New Roman" w:cs="Times New Roman"/>
          <w:sz w:val="24"/>
          <w:szCs w:val="24"/>
        </w:rPr>
        <w:t>asub</w:t>
      </w:r>
      <w:r w:rsidR="00E4336F" w:rsidRPr="00A65F6D">
        <w:rPr>
          <w:rFonts w:ascii="Times New Roman" w:hAnsi="Times New Roman" w:cs="Times New Roman"/>
          <w:sz w:val="24"/>
          <w:szCs w:val="24"/>
        </w:rPr>
        <w:t xml:space="preserve"> samal ajal</w:t>
      </w:r>
      <w:r w:rsidR="00422B76" w:rsidRPr="00A65F6D">
        <w:rPr>
          <w:rFonts w:ascii="Times New Roman" w:hAnsi="Times New Roman" w:cs="Times New Roman"/>
          <w:sz w:val="24"/>
          <w:szCs w:val="24"/>
        </w:rPr>
        <w:t xml:space="preserve"> tööle</w:t>
      </w:r>
      <w:r w:rsidR="00E4336F" w:rsidRPr="00A65F6D">
        <w:rPr>
          <w:rFonts w:ascii="Times New Roman" w:hAnsi="Times New Roman" w:cs="Times New Roman"/>
          <w:sz w:val="24"/>
          <w:szCs w:val="24"/>
        </w:rPr>
        <w:t xml:space="preserve"> mitme tööandja juur</w:t>
      </w:r>
      <w:r w:rsidR="00422B76" w:rsidRPr="00A65F6D">
        <w:rPr>
          <w:rFonts w:ascii="Times New Roman" w:hAnsi="Times New Roman" w:cs="Times New Roman"/>
          <w:sz w:val="24"/>
          <w:szCs w:val="24"/>
        </w:rPr>
        <w:t>de</w:t>
      </w:r>
      <w:r w:rsidR="00E4336F" w:rsidRPr="00A65F6D">
        <w:rPr>
          <w:rFonts w:ascii="Times New Roman" w:hAnsi="Times New Roman" w:cs="Times New Roman"/>
          <w:sz w:val="24"/>
          <w:szCs w:val="24"/>
        </w:rPr>
        <w:t xml:space="preserve"> käesoleva seaduse § 181</w:t>
      </w:r>
      <w:r w:rsidR="00E4336F" w:rsidRPr="00A65F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4336F" w:rsidRPr="00A65F6D">
        <w:rPr>
          <w:rFonts w:ascii="Times New Roman" w:hAnsi="Times New Roman" w:cs="Times New Roman"/>
          <w:sz w:val="24"/>
          <w:szCs w:val="24"/>
        </w:rPr>
        <w:t xml:space="preserve"> lõike 1 alusel;</w:t>
      </w:r>
    </w:p>
    <w:p w14:paraId="76C8444F" w14:textId="211BF261" w:rsidR="00E4336F" w:rsidRPr="00A65F6D" w:rsidRDefault="00E4336F" w:rsidP="00795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 xml:space="preserve">2) välismaalane vahetab </w:t>
      </w:r>
      <w:r w:rsidR="00795DA9" w:rsidRPr="00A65F6D">
        <w:rPr>
          <w:rFonts w:ascii="Times New Roman" w:hAnsi="Times New Roman" w:cs="Times New Roman"/>
          <w:sz w:val="24"/>
          <w:szCs w:val="24"/>
        </w:rPr>
        <w:t>tööandja</w:t>
      </w:r>
      <w:r w:rsidRPr="00A65F6D">
        <w:rPr>
          <w:rFonts w:ascii="Times New Roman" w:hAnsi="Times New Roman" w:cs="Times New Roman"/>
          <w:sz w:val="24"/>
          <w:szCs w:val="24"/>
        </w:rPr>
        <w:t>t</w:t>
      </w:r>
      <w:r w:rsidR="00795DA9" w:rsidRPr="00A65F6D">
        <w:rPr>
          <w:rFonts w:ascii="Times New Roman" w:hAnsi="Times New Roman" w:cs="Times New Roman"/>
          <w:sz w:val="24"/>
          <w:szCs w:val="24"/>
        </w:rPr>
        <w:t xml:space="preserve"> käesoleva seaduse § 18</w:t>
      </w:r>
      <w:r w:rsidR="00757125" w:rsidRPr="00A65F6D">
        <w:rPr>
          <w:rFonts w:ascii="Times New Roman" w:hAnsi="Times New Roman" w:cs="Times New Roman"/>
          <w:sz w:val="24"/>
          <w:szCs w:val="24"/>
        </w:rPr>
        <w:t>4</w:t>
      </w:r>
      <w:r w:rsidR="00757125" w:rsidRPr="00A65F6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95DA9" w:rsidRPr="00A65F6D">
        <w:rPr>
          <w:rFonts w:ascii="Times New Roman" w:hAnsi="Times New Roman" w:cs="Times New Roman"/>
          <w:sz w:val="24"/>
          <w:szCs w:val="24"/>
        </w:rPr>
        <w:t xml:space="preserve"> lõi</w:t>
      </w:r>
      <w:r w:rsidRPr="00A65F6D">
        <w:rPr>
          <w:rFonts w:ascii="Times New Roman" w:hAnsi="Times New Roman" w:cs="Times New Roman"/>
          <w:sz w:val="24"/>
          <w:szCs w:val="24"/>
        </w:rPr>
        <w:t>k</w:t>
      </w:r>
      <w:r w:rsidR="00795DA9" w:rsidRPr="00A65F6D">
        <w:rPr>
          <w:rFonts w:ascii="Times New Roman" w:hAnsi="Times New Roman" w:cs="Times New Roman"/>
          <w:sz w:val="24"/>
          <w:szCs w:val="24"/>
        </w:rPr>
        <w:t xml:space="preserve">e </w:t>
      </w:r>
      <w:r w:rsidR="00757125" w:rsidRPr="00A65F6D">
        <w:rPr>
          <w:rFonts w:ascii="Times New Roman" w:hAnsi="Times New Roman" w:cs="Times New Roman"/>
          <w:sz w:val="24"/>
          <w:szCs w:val="24"/>
        </w:rPr>
        <w:t>1</w:t>
      </w:r>
      <w:r w:rsidR="00D55EA6"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Pr="00A65F6D">
        <w:rPr>
          <w:rFonts w:ascii="Times New Roman" w:hAnsi="Times New Roman" w:cs="Times New Roman"/>
          <w:sz w:val="24"/>
          <w:szCs w:val="24"/>
        </w:rPr>
        <w:t>alusel;</w:t>
      </w:r>
    </w:p>
    <w:p w14:paraId="475C4804" w14:textId="55538BDE" w:rsidR="00795DA9" w:rsidRPr="00A65F6D" w:rsidRDefault="00E4336F" w:rsidP="00795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>3) välismaalane vahetab töökohta sama tööandja juures käesoleva seaduse § 18</w:t>
      </w:r>
      <w:r w:rsidR="00757125" w:rsidRPr="00A65F6D">
        <w:rPr>
          <w:rFonts w:ascii="Times New Roman" w:hAnsi="Times New Roman" w:cs="Times New Roman"/>
          <w:sz w:val="24"/>
          <w:szCs w:val="24"/>
        </w:rPr>
        <w:t>4</w:t>
      </w:r>
      <w:r w:rsidR="00D14ABB" w:rsidRPr="00A65F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65F6D">
        <w:rPr>
          <w:rFonts w:ascii="Times New Roman" w:hAnsi="Times New Roman" w:cs="Times New Roman"/>
          <w:sz w:val="24"/>
          <w:szCs w:val="24"/>
        </w:rPr>
        <w:t xml:space="preserve"> alusel</w:t>
      </w:r>
      <w:r w:rsidR="00795DA9" w:rsidRPr="00A65F6D">
        <w:rPr>
          <w:rFonts w:ascii="Times New Roman" w:hAnsi="Times New Roman" w:cs="Times New Roman"/>
          <w:sz w:val="24"/>
          <w:szCs w:val="24"/>
        </w:rPr>
        <w:t>;</w:t>
      </w:r>
    </w:p>
    <w:p w14:paraId="3A4394B3" w14:textId="2DAC0E91" w:rsidR="00795DA9" w:rsidRDefault="00422B76" w:rsidP="00795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795DA9" w:rsidRPr="00A65F6D">
        <w:rPr>
          <w:rFonts w:ascii="Times New Roman" w:hAnsi="Times New Roman" w:cs="Times New Roman"/>
          <w:sz w:val="24"/>
          <w:szCs w:val="24"/>
        </w:rPr>
        <w:t>) välismaalane asub tööle elamisloas kindlaks määratud kasutajaettevõtja asemel teise kasutajaettevõtja juurde või ühekorraga nii elamisloas kindlaks määratud kasutajaettevõtja kui ka teise kasutajaettevõtja juurde</w:t>
      </w:r>
      <w:r w:rsidRPr="00A65F6D">
        <w:rPr>
          <w:rFonts w:ascii="Times New Roman" w:hAnsi="Times New Roman" w:cs="Times New Roman"/>
          <w:sz w:val="24"/>
          <w:szCs w:val="24"/>
        </w:rPr>
        <w:t xml:space="preserve"> käesoleva seaduse § 181</w:t>
      </w:r>
      <w:r w:rsidRPr="00A65F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65F6D">
        <w:rPr>
          <w:rFonts w:ascii="Times New Roman" w:hAnsi="Times New Roman" w:cs="Times New Roman"/>
          <w:sz w:val="24"/>
          <w:szCs w:val="24"/>
        </w:rPr>
        <w:t xml:space="preserve"> alusel;</w:t>
      </w:r>
    </w:p>
    <w:p w14:paraId="00F62B18" w14:textId="1340BF48" w:rsidR="00DA2FE8" w:rsidRPr="00A65F6D" w:rsidRDefault="00DA2FE8" w:rsidP="00795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4C43B4">
        <w:rPr>
          <w:rFonts w:ascii="Times New Roman" w:hAnsi="Times New Roman" w:cs="Times New Roman"/>
          <w:sz w:val="24"/>
          <w:szCs w:val="24"/>
        </w:rPr>
        <w:t> </w:t>
      </w:r>
      <w:r w:rsidR="00B648A4" w:rsidRPr="00B648A4">
        <w:rPr>
          <w:rFonts w:ascii="Times New Roman" w:hAnsi="Times New Roman" w:cs="Times New Roman"/>
          <w:sz w:val="24"/>
          <w:szCs w:val="24"/>
        </w:rPr>
        <w:t xml:space="preserve">välismaalane viiakse ettevõtjasiseseks üleviimiseks antud tähtajalise elamisloa kehtivusajal </w:t>
      </w:r>
      <w:r w:rsidR="00D02CA4" w:rsidRPr="00B648A4">
        <w:rPr>
          <w:rFonts w:ascii="Times New Roman" w:hAnsi="Times New Roman" w:cs="Times New Roman"/>
          <w:sz w:val="24"/>
          <w:szCs w:val="24"/>
        </w:rPr>
        <w:t xml:space="preserve">üle teise Euroopa </w:t>
      </w:r>
      <w:r w:rsidR="00525F94">
        <w:rPr>
          <w:rFonts w:ascii="Times New Roman" w:hAnsi="Times New Roman" w:cs="Times New Roman"/>
          <w:sz w:val="24"/>
          <w:szCs w:val="24"/>
        </w:rPr>
        <w:t>L</w:t>
      </w:r>
      <w:r w:rsidR="00D02CA4" w:rsidRPr="00B648A4">
        <w:rPr>
          <w:rFonts w:ascii="Times New Roman" w:hAnsi="Times New Roman" w:cs="Times New Roman"/>
          <w:sz w:val="24"/>
          <w:szCs w:val="24"/>
        </w:rPr>
        <w:t>iidu liikmesriigi vastuvõtvasse üksusesse</w:t>
      </w:r>
      <w:r w:rsidRPr="00B648A4">
        <w:rPr>
          <w:rFonts w:ascii="Times New Roman" w:hAnsi="Times New Roman" w:cs="Times New Roman"/>
          <w:sz w:val="24"/>
          <w:szCs w:val="24"/>
        </w:rPr>
        <w:t>;</w:t>
      </w:r>
    </w:p>
    <w:p w14:paraId="5F224923" w14:textId="70527E38" w:rsidR="00CC39B5" w:rsidRPr="00A65F6D" w:rsidRDefault="00DA2FE8" w:rsidP="009F3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02E61" w:rsidRPr="00A65F6D">
        <w:rPr>
          <w:rFonts w:ascii="Times New Roman" w:hAnsi="Times New Roman" w:cs="Times New Roman"/>
          <w:sz w:val="24"/>
          <w:szCs w:val="24"/>
        </w:rPr>
        <w:t>)</w:t>
      </w:r>
      <w:r w:rsidR="0018613A" w:rsidRPr="00A65F6D">
        <w:rPr>
          <w:rFonts w:ascii="Times New Roman" w:hAnsi="Times New Roman" w:cs="Times New Roman"/>
          <w:sz w:val="24"/>
          <w:szCs w:val="24"/>
        </w:rPr>
        <w:t> </w:t>
      </w:r>
      <w:r w:rsidR="00E02E61" w:rsidRPr="00A65F6D">
        <w:rPr>
          <w:rFonts w:ascii="Times New Roman" w:hAnsi="Times New Roman" w:cs="Times New Roman"/>
          <w:sz w:val="24"/>
          <w:szCs w:val="24"/>
        </w:rPr>
        <w:t>välismaala</w:t>
      </w:r>
      <w:r w:rsidR="00530131" w:rsidRPr="00A65F6D">
        <w:rPr>
          <w:rFonts w:ascii="Times New Roman" w:hAnsi="Times New Roman" w:cs="Times New Roman"/>
          <w:sz w:val="24"/>
          <w:szCs w:val="24"/>
        </w:rPr>
        <w:t>n</w:t>
      </w:r>
      <w:r w:rsidR="00E02E61" w:rsidRPr="00A65F6D">
        <w:rPr>
          <w:rFonts w:ascii="Times New Roman" w:hAnsi="Times New Roman" w:cs="Times New Roman"/>
          <w:sz w:val="24"/>
          <w:szCs w:val="24"/>
        </w:rPr>
        <w:t xml:space="preserve">e </w:t>
      </w:r>
      <w:r w:rsidR="00530131" w:rsidRPr="00A65F6D">
        <w:rPr>
          <w:rFonts w:ascii="Times New Roman" w:hAnsi="Times New Roman" w:cs="Times New Roman"/>
          <w:sz w:val="24"/>
          <w:szCs w:val="24"/>
        </w:rPr>
        <w:t xml:space="preserve">on </w:t>
      </w:r>
      <w:r w:rsidR="00F85A5A" w:rsidRPr="00A65F6D">
        <w:rPr>
          <w:rFonts w:ascii="Times New Roman" w:hAnsi="Times New Roman" w:cs="Times New Roman"/>
          <w:sz w:val="24"/>
          <w:szCs w:val="24"/>
        </w:rPr>
        <w:t xml:space="preserve">tööta </w:t>
      </w:r>
      <w:r w:rsidR="00D8626B" w:rsidRPr="00A65F6D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8458CB" w:rsidRPr="00A65F6D">
        <w:rPr>
          <w:rFonts w:ascii="Times New Roman" w:hAnsi="Times New Roman" w:cs="Times New Roman"/>
          <w:sz w:val="24"/>
          <w:szCs w:val="24"/>
        </w:rPr>
        <w:t>§</w:t>
      </w:r>
      <w:r w:rsidR="00E02E61" w:rsidRPr="00A65F6D">
        <w:rPr>
          <w:rFonts w:ascii="Times New Roman" w:hAnsi="Times New Roman" w:cs="Times New Roman"/>
          <w:sz w:val="24"/>
          <w:szCs w:val="24"/>
        </w:rPr>
        <w:t xml:space="preserve"> 189</w:t>
      </w:r>
      <w:r w:rsidR="00E02E61" w:rsidRPr="00A65F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02E61" w:rsidRPr="00A65F6D">
        <w:rPr>
          <w:rFonts w:ascii="Times New Roman" w:hAnsi="Times New Roman" w:cs="Times New Roman"/>
          <w:sz w:val="24"/>
          <w:szCs w:val="24"/>
        </w:rPr>
        <w:t xml:space="preserve"> lõi</w:t>
      </w:r>
      <w:r w:rsidR="003D43A6" w:rsidRPr="00A65F6D">
        <w:rPr>
          <w:rFonts w:ascii="Times New Roman" w:hAnsi="Times New Roman" w:cs="Times New Roman"/>
          <w:sz w:val="24"/>
          <w:szCs w:val="24"/>
        </w:rPr>
        <w:t>k</w:t>
      </w:r>
      <w:r w:rsidR="00CA7CCB" w:rsidRPr="00A65F6D">
        <w:rPr>
          <w:rFonts w:ascii="Times New Roman" w:hAnsi="Times New Roman" w:cs="Times New Roman"/>
          <w:sz w:val="24"/>
          <w:szCs w:val="24"/>
        </w:rPr>
        <w:t>es</w:t>
      </w:r>
      <w:r w:rsidR="00E02E61" w:rsidRPr="00A65F6D">
        <w:rPr>
          <w:rFonts w:ascii="Times New Roman" w:hAnsi="Times New Roman" w:cs="Times New Roman"/>
          <w:sz w:val="24"/>
          <w:szCs w:val="24"/>
        </w:rPr>
        <w:t xml:space="preserve"> 1</w:t>
      </w:r>
      <w:r w:rsidR="00CA7CCB" w:rsidRPr="00A65F6D">
        <w:rPr>
          <w:rFonts w:ascii="Times New Roman" w:hAnsi="Times New Roman" w:cs="Times New Roman"/>
          <w:sz w:val="24"/>
          <w:szCs w:val="24"/>
        </w:rPr>
        <w:t>,</w:t>
      </w:r>
      <w:r w:rsidR="00361C52"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="00E02E61" w:rsidRPr="00A65F6D">
        <w:rPr>
          <w:rFonts w:ascii="Times New Roman" w:hAnsi="Times New Roman" w:cs="Times New Roman"/>
          <w:sz w:val="24"/>
          <w:szCs w:val="24"/>
        </w:rPr>
        <w:t>2</w:t>
      </w:r>
      <w:r w:rsidR="00CA7CCB" w:rsidRPr="00A65F6D">
        <w:rPr>
          <w:rFonts w:ascii="Times New Roman" w:hAnsi="Times New Roman" w:cs="Times New Roman"/>
          <w:sz w:val="24"/>
          <w:szCs w:val="24"/>
        </w:rPr>
        <w:t xml:space="preserve"> või 3</w:t>
      </w:r>
      <w:r w:rsidR="00E02E61" w:rsidRPr="00A65F6D">
        <w:rPr>
          <w:rFonts w:ascii="Times New Roman" w:hAnsi="Times New Roman" w:cs="Times New Roman"/>
          <w:sz w:val="24"/>
          <w:szCs w:val="24"/>
        </w:rPr>
        <w:t xml:space="preserve"> nimetatud </w:t>
      </w:r>
      <w:r w:rsidR="00530131" w:rsidRPr="00A65F6D">
        <w:rPr>
          <w:rFonts w:ascii="Times New Roman" w:hAnsi="Times New Roman" w:cs="Times New Roman"/>
          <w:sz w:val="24"/>
          <w:szCs w:val="24"/>
        </w:rPr>
        <w:t>ajal</w:t>
      </w:r>
      <w:r w:rsidR="00E02E61" w:rsidRPr="00A65F6D">
        <w:rPr>
          <w:rFonts w:ascii="Times New Roman" w:hAnsi="Times New Roman" w:cs="Times New Roman"/>
          <w:sz w:val="24"/>
          <w:szCs w:val="24"/>
        </w:rPr>
        <w:t>.</w:t>
      </w:r>
      <w:bookmarkEnd w:id="16"/>
      <w:r w:rsidR="00CC39B5" w:rsidRPr="00A65F6D">
        <w:rPr>
          <w:rFonts w:ascii="Times New Roman" w:hAnsi="Times New Roman" w:cs="Times New Roman"/>
          <w:sz w:val="24"/>
          <w:szCs w:val="24"/>
        </w:rPr>
        <w:t>“;</w:t>
      </w:r>
    </w:p>
    <w:bookmarkEnd w:id="17"/>
    <w:p w14:paraId="6C337F07" w14:textId="77777777" w:rsidR="00417178" w:rsidRPr="00A65F6D" w:rsidRDefault="00417178" w:rsidP="009F3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A66F7" w14:textId="47B65E32" w:rsidR="003C261A" w:rsidRPr="00A65F6D" w:rsidRDefault="008F7111" w:rsidP="003C2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820B89" w:rsidRPr="00A65F6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20B89"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="003C261A" w:rsidRPr="00A65F6D">
        <w:rPr>
          <w:rFonts w:ascii="Times New Roman" w:hAnsi="Times New Roman" w:cs="Times New Roman"/>
          <w:sz w:val="24"/>
          <w:szCs w:val="24"/>
        </w:rPr>
        <w:t>paragrahvi 188 lõige 3 tunnistatakse kehtetuks;</w:t>
      </w:r>
    </w:p>
    <w:p w14:paraId="10419D26" w14:textId="77777777" w:rsidR="003C261A" w:rsidRPr="00A65F6D" w:rsidRDefault="003C261A" w:rsidP="009F3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43105" w14:textId="34BC5252" w:rsidR="00820B89" w:rsidRPr="00A65F6D" w:rsidRDefault="003C261A" w:rsidP="009F3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b/>
          <w:bCs/>
          <w:sz w:val="24"/>
          <w:szCs w:val="24"/>
        </w:rPr>
        <w:t>11)</w:t>
      </w:r>
      <w:r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="00820B89" w:rsidRPr="00A65F6D">
        <w:rPr>
          <w:rFonts w:ascii="Times New Roman" w:hAnsi="Times New Roman" w:cs="Times New Roman"/>
          <w:sz w:val="24"/>
          <w:szCs w:val="24"/>
        </w:rPr>
        <w:t>paragrahvi 18</w:t>
      </w:r>
      <w:r w:rsidR="00C57122" w:rsidRPr="00A65F6D">
        <w:rPr>
          <w:rFonts w:ascii="Times New Roman" w:hAnsi="Times New Roman" w:cs="Times New Roman"/>
          <w:sz w:val="24"/>
          <w:szCs w:val="24"/>
        </w:rPr>
        <w:t>9</w:t>
      </w:r>
      <w:r w:rsidR="00820B89" w:rsidRPr="00A65F6D">
        <w:rPr>
          <w:rFonts w:ascii="Times New Roman" w:hAnsi="Times New Roman" w:cs="Times New Roman"/>
          <w:sz w:val="24"/>
          <w:szCs w:val="24"/>
        </w:rPr>
        <w:t xml:space="preserve"> lõige 2 muudetakse ja sõnastatakse järgmiselt:</w:t>
      </w:r>
    </w:p>
    <w:p w14:paraId="4951D702" w14:textId="77777777" w:rsidR="00820B89" w:rsidRPr="00A65F6D" w:rsidRDefault="00820B89" w:rsidP="009F3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225E8" w14:textId="77777777" w:rsidR="003D4E3C" w:rsidRPr="00A65F6D" w:rsidRDefault="003D4E3C" w:rsidP="003D4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>„(2) Käesoleva paragrahvi lõike 1 punktis 2 nimetatud töötamise tingimuse muutumisena ei käsitata järgmisi juhte:</w:t>
      </w:r>
    </w:p>
    <w:p w14:paraId="3F850C93" w14:textId="77777777" w:rsidR="003D4E3C" w:rsidRPr="00A65F6D" w:rsidRDefault="003D4E3C" w:rsidP="003D4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>1) välismaalane asub samal ajal tööle mitme tööandja juurde käesoleva seaduse § 181</w:t>
      </w:r>
      <w:r w:rsidRPr="00A65F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65F6D">
        <w:rPr>
          <w:rFonts w:ascii="Times New Roman" w:hAnsi="Times New Roman" w:cs="Times New Roman"/>
          <w:sz w:val="24"/>
          <w:szCs w:val="24"/>
        </w:rPr>
        <w:t xml:space="preserve"> lõike 1 alusel;</w:t>
      </w:r>
    </w:p>
    <w:p w14:paraId="6E402E54" w14:textId="77DDCB40" w:rsidR="003D4E3C" w:rsidRPr="00A65F6D" w:rsidRDefault="003D4E3C" w:rsidP="003D4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>2) välismaalane vahetab tööandjat käesoleva seaduse § 18</w:t>
      </w:r>
      <w:r w:rsidR="00F85A5A" w:rsidRPr="00A65F6D">
        <w:rPr>
          <w:rFonts w:ascii="Times New Roman" w:hAnsi="Times New Roman" w:cs="Times New Roman"/>
          <w:sz w:val="24"/>
          <w:szCs w:val="24"/>
        </w:rPr>
        <w:t>4</w:t>
      </w:r>
      <w:r w:rsidR="00F85A5A" w:rsidRPr="00A65F6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65F6D">
        <w:rPr>
          <w:rFonts w:ascii="Times New Roman" w:hAnsi="Times New Roman" w:cs="Times New Roman"/>
          <w:sz w:val="24"/>
          <w:szCs w:val="24"/>
        </w:rPr>
        <w:t xml:space="preserve"> lõike </w:t>
      </w:r>
      <w:r w:rsidR="00F85A5A" w:rsidRPr="00A65F6D">
        <w:rPr>
          <w:rFonts w:ascii="Times New Roman" w:hAnsi="Times New Roman" w:cs="Times New Roman"/>
          <w:sz w:val="24"/>
          <w:szCs w:val="24"/>
        </w:rPr>
        <w:t>1</w:t>
      </w:r>
      <w:r w:rsidRPr="00A65F6D">
        <w:rPr>
          <w:rFonts w:ascii="Times New Roman" w:hAnsi="Times New Roman" w:cs="Times New Roman"/>
          <w:sz w:val="24"/>
          <w:szCs w:val="24"/>
        </w:rPr>
        <w:t xml:space="preserve"> alusel;</w:t>
      </w:r>
    </w:p>
    <w:p w14:paraId="2F3E3EEF" w14:textId="72EC3870" w:rsidR="003D4E3C" w:rsidRPr="00A65F6D" w:rsidRDefault="003D4E3C" w:rsidP="003D4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 xml:space="preserve">3) välismaalane vahetab töökohta sama tööandja juures käesoleva seaduse </w:t>
      </w:r>
      <w:r w:rsidR="00757125" w:rsidRPr="00A65F6D">
        <w:rPr>
          <w:rFonts w:ascii="Times New Roman" w:hAnsi="Times New Roman" w:cs="Times New Roman"/>
          <w:sz w:val="24"/>
          <w:szCs w:val="24"/>
        </w:rPr>
        <w:t>§ 184</w:t>
      </w:r>
      <w:r w:rsidR="00361C52" w:rsidRPr="00A65F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65F6D">
        <w:rPr>
          <w:rFonts w:ascii="Times New Roman" w:hAnsi="Times New Roman" w:cs="Times New Roman"/>
          <w:sz w:val="24"/>
          <w:szCs w:val="24"/>
        </w:rPr>
        <w:t xml:space="preserve"> alusel;</w:t>
      </w:r>
    </w:p>
    <w:p w14:paraId="02011864" w14:textId="77777777" w:rsidR="003D4E3C" w:rsidRDefault="003D4E3C" w:rsidP="003D4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sz w:val="24"/>
          <w:szCs w:val="24"/>
        </w:rPr>
        <w:t>4) välismaalane asub tööle elamisloas kindlaks määratud kasutajaettevõtja asemel teise kasutajaettevõtja juurde või ühekorraga nii elamisloas kindlaks määratud kasutajaettevõtja kui ka teise kasutajaettevõtja juurde käesoleva seaduse § 181</w:t>
      </w:r>
      <w:r w:rsidRPr="00A65F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65F6D">
        <w:rPr>
          <w:rFonts w:ascii="Times New Roman" w:hAnsi="Times New Roman" w:cs="Times New Roman"/>
          <w:sz w:val="24"/>
          <w:szCs w:val="24"/>
        </w:rPr>
        <w:t xml:space="preserve"> alusel;</w:t>
      </w:r>
    </w:p>
    <w:p w14:paraId="37EB203A" w14:textId="5E367471" w:rsidR="00DA2FE8" w:rsidRPr="00A65F6D" w:rsidRDefault="00DA2FE8" w:rsidP="003D4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3A392E">
        <w:rPr>
          <w:rFonts w:ascii="Times New Roman" w:hAnsi="Times New Roman" w:cs="Times New Roman"/>
          <w:sz w:val="24"/>
          <w:szCs w:val="24"/>
        </w:rPr>
        <w:t> </w:t>
      </w:r>
      <w:r w:rsidR="00B648A4" w:rsidRPr="00B648A4">
        <w:rPr>
          <w:rFonts w:ascii="Times New Roman" w:hAnsi="Times New Roman" w:cs="Times New Roman"/>
          <w:sz w:val="24"/>
          <w:szCs w:val="24"/>
        </w:rPr>
        <w:t xml:space="preserve">välismaalane viiakse ettevõtjasiseseks üleviimiseks antud tähtajalise elamisloa kehtivusajal üle teise Euroopa </w:t>
      </w:r>
      <w:r w:rsidR="00525F94">
        <w:rPr>
          <w:rFonts w:ascii="Times New Roman" w:hAnsi="Times New Roman" w:cs="Times New Roman"/>
          <w:sz w:val="24"/>
          <w:szCs w:val="24"/>
        </w:rPr>
        <w:t>L</w:t>
      </w:r>
      <w:r w:rsidR="00B648A4" w:rsidRPr="00B648A4">
        <w:rPr>
          <w:rFonts w:ascii="Times New Roman" w:hAnsi="Times New Roman" w:cs="Times New Roman"/>
          <w:sz w:val="24"/>
          <w:szCs w:val="24"/>
        </w:rPr>
        <w:t>iidu liikmesriigi vastuvõtvasse üksusesse;</w:t>
      </w:r>
    </w:p>
    <w:p w14:paraId="6F7E9925" w14:textId="70932967" w:rsidR="00820B89" w:rsidRPr="00A65F6D" w:rsidRDefault="00DA2FE8" w:rsidP="009F3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D4E3C" w:rsidRPr="00A65F6D">
        <w:rPr>
          <w:rFonts w:ascii="Times New Roman" w:hAnsi="Times New Roman" w:cs="Times New Roman"/>
          <w:sz w:val="24"/>
          <w:szCs w:val="24"/>
        </w:rPr>
        <w:t>) välismaalane on</w:t>
      </w:r>
      <w:r w:rsidR="00F85A5A" w:rsidRPr="00A65F6D">
        <w:rPr>
          <w:rFonts w:ascii="Times New Roman" w:hAnsi="Times New Roman" w:cs="Times New Roman"/>
          <w:sz w:val="24"/>
          <w:szCs w:val="24"/>
        </w:rPr>
        <w:t xml:space="preserve"> tööta</w:t>
      </w:r>
      <w:r w:rsidR="009F14F1"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="003D4E3C" w:rsidRPr="00A65F6D">
        <w:rPr>
          <w:rFonts w:ascii="Times New Roman" w:hAnsi="Times New Roman" w:cs="Times New Roman"/>
          <w:sz w:val="24"/>
          <w:szCs w:val="24"/>
        </w:rPr>
        <w:t>käesoleva seaduse § 189</w:t>
      </w:r>
      <w:r w:rsidR="003D4E3C" w:rsidRPr="00A65F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D4E3C" w:rsidRPr="00A65F6D">
        <w:rPr>
          <w:rFonts w:ascii="Times New Roman" w:hAnsi="Times New Roman" w:cs="Times New Roman"/>
          <w:sz w:val="24"/>
          <w:szCs w:val="24"/>
        </w:rPr>
        <w:t xml:space="preserve"> lõi</w:t>
      </w:r>
      <w:r w:rsidR="003D43A6" w:rsidRPr="00A65F6D">
        <w:rPr>
          <w:rFonts w:ascii="Times New Roman" w:hAnsi="Times New Roman" w:cs="Times New Roman"/>
          <w:sz w:val="24"/>
          <w:szCs w:val="24"/>
        </w:rPr>
        <w:t>k</w:t>
      </w:r>
      <w:r w:rsidR="00CA7CCB" w:rsidRPr="00A65F6D">
        <w:rPr>
          <w:rFonts w:ascii="Times New Roman" w:hAnsi="Times New Roman" w:cs="Times New Roman"/>
          <w:sz w:val="24"/>
          <w:szCs w:val="24"/>
        </w:rPr>
        <w:t>es 1, 2 või 3</w:t>
      </w:r>
      <w:r w:rsidR="00175E33" w:rsidRPr="00A65F6D">
        <w:rPr>
          <w:rFonts w:ascii="Times New Roman" w:hAnsi="Times New Roman" w:cs="Times New Roman"/>
          <w:sz w:val="24"/>
          <w:szCs w:val="24"/>
        </w:rPr>
        <w:t xml:space="preserve"> </w:t>
      </w:r>
      <w:r w:rsidR="003D4E3C" w:rsidRPr="00A65F6D">
        <w:rPr>
          <w:rFonts w:ascii="Times New Roman" w:hAnsi="Times New Roman" w:cs="Times New Roman"/>
          <w:sz w:val="24"/>
          <w:szCs w:val="24"/>
        </w:rPr>
        <w:t>nimetatud ajal.“;</w:t>
      </w:r>
    </w:p>
    <w:p w14:paraId="075E0025" w14:textId="77777777" w:rsidR="003C261A" w:rsidRPr="00A65F6D" w:rsidRDefault="003C261A" w:rsidP="009F3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2FD75" w14:textId="745DBE31" w:rsidR="005B1C19" w:rsidRPr="00A65F6D" w:rsidRDefault="003C261A" w:rsidP="005B1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b/>
          <w:bCs/>
          <w:sz w:val="24"/>
          <w:szCs w:val="24"/>
        </w:rPr>
        <w:t>12)</w:t>
      </w:r>
      <w:r w:rsidRPr="00A65F6D">
        <w:rPr>
          <w:rFonts w:ascii="Times New Roman" w:hAnsi="Times New Roman" w:cs="Times New Roman"/>
          <w:sz w:val="24"/>
          <w:szCs w:val="24"/>
        </w:rPr>
        <w:t xml:space="preserve"> paragrahvi 18</w:t>
      </w:r>
      <w:r w:rsidR="00BF700A">
        <w:rPr>
          <w:rFonts w:ascii="Times New Roman" w:hAnsi="Times New Roman" w:cs="Times New Roman"/>
          <w:sz w:val="24"/>
          <w:szCs w:val="24"/>
        </w:rPr>
        <w:t>9</w:t>
      </w:r>
      <w:r w:rsidRPr="00A65F6D">
        <w:rPr>
          <w:rFonts w:ascii="Times New Roman" w:hAnsi="Times New Roman" w:cs="Times New Roman"/>
          <w:sz w:val="24"/>
          <w:szCs w:val="24"/>
        </w:rPr>
        <w:t xml:space="preserve"> lõige 3 tunnistatakse kehtetuks;</w:t>
      </w:r>
    </w:p>
    <w:p w14:paraId="16FEFE37" w14:textId="77777777" w:rsidR="003C261A" w:rsidRPr="00A65F6D" w:rsidRDefault="003C261A" w:rsidP="005B1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34EEC" w14:textId="58A852F8" w:rsidR="00D429F2" w:rsidRPr="009212E3" w:rsidRDefault="00763B18" w:rsidP="00D42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C261A" w:rsidRPr="00A65F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429F2" w:rsidRPr="00A65F6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429F2" w:rsidRPr="00A65F6D">
        <w:rPr>
          <w:rFonts w:ascii="Times New Roman" w:hAnsi="Times New Roman" w:cs="Times New Roman"/>
          <w:sz w:val="24"/>
          <w:szCs w:val="24"/>
        </w:rPr>
        <w:t xml:space="preserve"> paragrahv 18</w:t>
      </w:r>
      <w:r w:rsidR="00DE192B" w:rsidRPr="00A65F6D">
        <w:rPr>
          <w:rFonts w:ascii="Times New Roman" w:hAnsi="Times New Roman" w:cs="Times New Roman"/>
          <w:sz w:val="24"/>
          <w:szCs w:val="24"/>
        </w:rPr>
        <w:t>9</w:t>
      </w:r>
      <w:r w:rsidR="00DE192B" w:rsidRPr="00A65F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429F2" w:rsidRPr="00A65F6D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30178901" w14:textId="77777777" w:rsidR="00D429F2" w:rsidRPr="009212E3" w:rsidRDefault="00D429F2" w:rsidP="00D42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1C926" w14:textId="0D1B70FD" w:rsidR="00C63562" w:rsidRPr="009212E3" w:rsidRDefault="00D429F2" w:rsidP="00C63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„</w:t>
      </w:r>
      <w:r w:rsidRPr="009212E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63562" w:rsidRPr="009212E3">
        <w:rPr>
          <w:rFonts w:ascii="Times New Roman" w:hAnsi="Times New Roman" w:cs="Times New Roman"/>
          <w:b/>
          <w:bCs/>
          <w:sz w:val="24"/>
          <w:szCs w:val="24"/>
        </w:rPr>
        <w:t xml:space="preserve"> 189</w:t>
      </w:r>
      <w:r w:rsidR="00C63562" w:rsidRPr="009212E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C63562" w:rsidRPr="009212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61C52" w:rsidRPr="009212E3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85A5A" w:rsidRPr="009212E3">
        <w:rPr>
          <w:rFonts w:ascii="Times New Roman" w:hAnsi="Times New Roman" w:cs="Times New Roman"/>
          <w:b/>
          <w:bCs/>
          <w:sz w:val="24"/>
          <w:szCs w:val="24"/>
        </w:rPr>
        <w:t>öötaole</w:t>
      </w:r>
      <w:r w:rsidR="00361C52" w:rsidRPr="009212E3">
        <w:rPr>
          <w:rFonts w:ascii="Times New Roman" w:hAnsi="Times New Roman" w:cs="Times New Roman"/>
          <w:b/>
          <w:bCs/>
          <w:sz w:val="24"/>
          <w:szCs w:val="24"/>
        </w:rPr>
        <w:t>k</w:t>
      </w:r>
    </w:p>
    <w:p w14:paraId="039EA015" w14:textId="77777777" w:rsidR="00C63562" w:rsidRPr="009212E3" w:rsidRDefault="00C63562" w:rsidP="00C63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000F8" w14:textId="2284E1E6" w:rsidR="00C63562" w:rsidRPr="009212E3" w:rsidRDefault="00C63562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(1) </w:t>
      </w:r>
      <w:r w:rsidR="008661B3" w:rsidRPr="009212E3">
        <w:rPr>
          <w:rFonts w:ascii="Times New Roman" w:hAnsi="Times New Roman" w:cs="Times New Roman"/>
          <w:sz w:val="24"/>
          <w:szCs w:val="24"/>
        </w:rPr>
        <w:t>Välismaalane võib t</w:t>
      </w:r>
      <w:r w:rsidRPr="009212E3">
        <w:rPr>
          <w:rFonts w:ascii="Times New Roman" w:hAnsi="Times New Roman" w:cs="Times New Roman"/>
          <w:sz w:val="24"/>
          <w:szCs w:val="24"/>
        </w:rPr>
        <w:t>öötamiseks antud tähtajalise elamisloa kehtivusajal olla</w:t>
      </w:r>
      <w:r w:rsidR="00F85A5A" w:rsidRPr="009212E3">
        <w:rPr>
          <w:rFonts w:ascii="Times New Roman" w:hAnsi="Times New Roman" w:cs="Times New Roman"/>
          <w:sz w:val="24"/>
          <w:szCs w:val="24"/>
        </w:rPr>
        <w:t xml:space="preserve"> tööta</w:t>
      </w:r>
      <w:r w:rsidRPr="009212E3">
        <w:rPr>
          <w:rFonts w:ascii="Times New Roman" w:hAnsi="Times New Roman" w:cs="Times New Roman"/>
          <w:sz w:val="24"/>
          <w:szCs w:val="24"/>
        </w:rPr>
        <w:t xml:space="preserve"> kokku:</w:t>
      </w:r>
    </w:p>
    <w:p w14:paraId="41190B77" w14:textId="69A3F5A7" w:rsidR="001C51E9" w:rsidRPr="009212E3" w:rsidRDefault="00C63562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1) kuni kolm kuud, kui tal on </w:t>
      </w:r>
      <w:r w:rsidR="00324FFB" w:rsidRPr="009212E3">
        <w:rPr>
          <w:rFonts w:ascii="Times New Roman" w:hAnsi="Times New Roman" w:cs="Times New Roman"/>
          <w:sz w:val="24"/>
          <w:szCs w:val="24"/>
        </w:rPr>
        <w:t xml:space="preserve">see </w:t>
      </w:r>
      <w:r w:rsidRPr="009212E3">
        <w:rPr>
          <w:rFonts w:ascii="Times New Roman" w:hAnsi="Times New Roman" w:cs="Times New Roman"/>
          <w:sz w:val="24"/>
          <w:szCs w:val="24"/>
        </w:rPr>
        <w:t>elamisluba olnud alla kahe aasta</w:t>
      </w:r>
      <w:r w:rsidR="00CE5DCA" w:rsidRPr="009212E3">
        <w:rPr>
          <w:rFonts w:ascii="Times New Roman" w:hAnsi="Times New Roman" w:cs="Times New Roman"/>
          <w:sz w:val="24"/>
          <w:szCs w:val="24"/>
        </w:rPr>
        <w:t>;</w:t>
      </w:r>
    </w:p>
    <w:p w14:paraId="6532844E" w14:textId="4DC17822" w:rsidR="001C51E9" w:rsidRPr="009212E3" w:rsidRDefault="00C63562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2) kuni kuus kuud, kui tal on </w:t>
      </w:r>
      <w:r w:rsidR="00324FFB" w:rsidRPr="009212E3">
        <w:rPr>
          <w:rFonts w:ascii="Times New Roman" w:hAnsi="Times New Roman" w:cs="Times New Roman"/>
          <w:sz w:val="24"/>
          <w:szCs w:val="24"/>
        </w:rPr>
        <w:t xml:space="preserve">see </w:t>
      </w:r>
      <w:r w:rsidRPr="009212E3">
        <w:rPr>
          <w:rFonts w:ascii="Times New Roman" w:hAnsi="Times New Roman" w:cs="Times New Roman"/>
          <w:sz w:val="24"/>
          <w:szCs w:val="24"/>
        </w:rPr>
        <w:t>elamisluba olnud vähemalt kaks aastat.</w:t>
      </w:r>
    </w:p>
    <w:p w14:paraId="1EE224E7" w14:textId="5E0A8F55" w:rsidR="00C63562" w:rsidRPr="009212E3" w:rsidRDefault="00C63562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386A5" w14:textId="3E1C660F" w:rsidR="008F4C14" w:rsidRPr="009212E3" w:rsidRDefault="00C63562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 xml:space="preserve">(2) </w:t>
      </w:r>
      <w:r w:rsidR="008F4C14" w:rsidRPr="009212E3">
        <w:rPr>
          <w:rFonts w:ascii="Times New Roman" w:hAnsi="Times New Roman" w:cs="Times New Roman"/>
          <w:sz w:val="24"/>
          <w:szCs w:val="24"/>
        </w:rPr>
        <w:t>Välismaalane võib töötamiseks antud tähtajalise elamisloa kehtivusajal olla tööt</w:t>
      </w:r>
      <w:r w:rsidR="00892EE8" w:rsidRPr="009212E3">
        <w:rPr>
          <w:rFonts w:ascii="Times New Roman" w:hAnsi="Times New Roman" w:cs="Times New Roman"/>
          <w:sz w:val="24"/>
          <w:szCs w:val="24"/>
        </w:rPr>
        <w:t>a</w:t>
      </w:r>
      <w:r w:rsidR="008F4C14" w:rsidRPr="009212E3">
        <w:rPr>
          <w:rFonts w:ascii="Times New Roman" w:hAnsi="Times New Roman" w:cs="Times New Roman"/>
          <w:sz w:val="24"/>
          <w:szCs w:val="24"/>
        </w:rPr>
        <w:t xml:space="preserve"> lisaks käesoleva paragrahvi lõikes 1 sätestatud ajale:</w:t>
      </w:r>
    </w:p>
    <w:p w14:paraId="64AE80AA" w14:textId="73872B4B" w:rsidR="00C63562" w:rsidRPr="009212E3" w:rsidRDefault="008F4C14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1) kuni kolm kuud, k</w:t>
      </w:r>
      <w:r w:rsidR="00400EE1" w:rsidRPr="009212E3">
        <w:rPr>
          <w:rFonts w:ascii="Times New Roman" w:hAnsi="Times New Roman" w:cs="Times New Roman"/>
          <w:sz w:val="24"/>
          <w:szCs w:val="24"/>
        </w:rPr>
        <w:t xml:space="preserve">ui välismaalane on kannatanu kriminaalmenetluses, mille ese on karistusseadustiku </w:t>
      </w:r>
      <w:bookmarkStart w:id="18" w:name="_Hlk200544644"/>
      <w:r w:rsidR="00400EE1" w:rsidRPr="009212E3">
        <w:rPr>
          <w:rFonts w:ascii="Times New Roman" w:hAnsi="Times New Roman" w:cs="Times New Roman"/>
          <w:sz w:val="24"/>
          <w:szCs w:val="24"/>
        </w:rPr>
        <w:t>§</w:t>
      </w:r>
      <w:r w:rsidR="00B300AA" w:rsidRPr="009212E3">
        <w:rPr>
          <w:rFonts w:ascii="Times New Roman" w:hAnsi="Times New Roman" w:cs="Times New Roman"/>
          <w:sz w:val="24"/>
          <w:szCs w:val="24"/>
        </w:rPr>
        <w:noBreakHyphen/>
      </w:r>
      <w:r w:rsidR="00400EE1" w:rsidRPr="009212E3">
        <w:rPr>
          <w:rFonts w:ascii="Times New Roman" w:hAnsi="Times New Roman" w:cs="Times New Roman"/>
          <w:sz w:val="24"/>
          <w:szCs w:val="24"/>
        </w:rPr>
        <w:t>s</w:t>
      </w:r>
      <w:r w:rsidR="00B300AA" w:rsidRPr="009212E3">
        <w:rPr>
          <w:rFonts w:ascii="Times New Roman" w:hAnsi="Times New Roman" w:cs="Times New Roman"/>
          <w:sz w:val="24"/>
          <w:szCs w:val="24"/>
        </w:rPr>
        <w:t> </w:t>
      </w:r>
      <w:r w:rsidR="00400EE1" w:rsidRPr="009212E3">
        <w:rPr>
          <w:rFonts w:ascii="Times New Roman" w:hAnsi="Times New Roman" w:cs="Times New Roman"/>
          <w:sz w:val="24"/>
          <w:szCs w:val="24"/>
        </w:rPr>
        <w:t>133</w:t>
      </w:r>
      <w:r w:rsidR="00B300AA" w:rsidRPr="009212E3">
        <w:rPr>
          <w:rFonts w:ascii="Times New Roman" w:hAnsi="Times New Roman" w:cs="Times New Roman"/>
          <w:sz w:val="24"/>
          <w:szCs w:val="24"/>
        </w:rPr>
        <w:t>, 133</w:t>
      </w:r>
      <w:r w:rsidR="00B300AA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00AA" w:rsidRPr="009212E3">
        <w:rPr>
          <w:rFonts w:ascii="Times New Roman" w:hAnsi="Times New Roman" w:cs="Times New Roman"/>
          <w:sz w:val="24"/>
          <w:szCs w:val="24"/>
        </w:rPr>
        <w:t>, 133</w:t>
      </w:r>
      <w:r w:rsidR="00B300AA" w:rsidRPr="009212E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300AA" w:rsidRPr="009212E3">
        <w:rPr>
          <w:rFonts w:ascii="Times New Roman" w:hAnsi="Times New Roman" w:cs="Times New Roman"/>
          <w:sz w:val="24"/>
          <w:szCs w:val="24"/>
        </w:rPr>
        <w:t xml:space="preserve">, </w:t>
      </w:r>
      <w:r w:rsidR="00400EE1" w:rsidRPr="009212E3">
        <w:rPr>
          <w:rFonts w:ascii="Times New Roman" w:hAnsi="Times New Roman" w:cs="Times New Roman"/>
          <w:sz w:val="24"/>
          <w:szCs w:val="24"/>
        </w:rPr>
        <w:t>133</w:t>
      </w:r>
      <w:r w:rsidR="00400EE1" w:rsidRPr="009212E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00EE1" w:rsidRPr="009212E3">
        <w:rPr>
          <w:rFonts w:ascii="Times New Roman" w:hAnsi="Times New Roman" w:cs="Times New Roman"/>
          <w:sz w:val="24"/>
          <w:szCs w:val="24"/>
        </w:rPr>
        <w:t>, 138</w:t>
      </w:r>
      <w:r w:rsidR="00B300AA" w:rsidRPr="009212E3">
        <w:rPr>
          <w:rFonts w:ascii="Times New Roman" w:hAnsi="Times New Roman" w:cs="Times New Roman"/>
          <w:sz w:val="24"/>
          <w:szCs w:val="24"/>
        </w:rPr>
        <w:t>, 138</w:t>
      </w:r>
      <w:r w:rsidR="00B300AA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00AA" w:rsidRPr="009212E3">
        <w:rPr>
          <w:rFonts w:ascii="Times New Roman" w:hAnsi="Times New Roman" w:cs="Times New Roman"/>
          <w:sz w:val="24"/>
          <w:szCs w:val="24"/>
        </w:rPr>
        <w:t xml:space="preserve">, 139, </w:t>
      </w:r>
      <w:r w:rsidR="00400EE1" w:rsidRPr="009212E3">
        <w:rPr>
          <w:rFonts w:ascii="Times New Roman" w:hAnsi="Times New Roman" w:cs="Times New Roman"/>
          <w:sz w:val="24"/>
          <w:szCs w:val="24"/>
        </w:rPr>
        <w:t>140</w:t>
      </w:r>
      <w:r w:rsidR="00B300AA" w:rsidRPr="009212E3">
        <w:rPr>
          <w:rFonts w:ascii="Times New Roman" w:hAnsi="Times New Roman" w:cs="Times New Roman"/>
          <w:sz w:val="24"/>
          <w:szCs w:val="24"/>
        </w:rPr>
        <w:t xml:space="preserve"> või</w:t>
      </w:r>
      <w:r w:rsidR="00400EE1" w:rsidRPr="009212E3">
        <w:rPr>
          <w:rFonts w:ascii="Times New Roman" w:hAnsi="Times New Roman" w:cs="Times New Roman"/>
          <w:sz w:val="24"/>
          <w:szCs w:val="24"/>
        </w:rPr>
        <w:t xml:space="preserve"> 175 või § 260</w:t>
      </w:r>
      <w:r w:rsidR="00400EE1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00AA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400EE1" w:rsidRPr="009212E3">
        <w:rPr>
          <w:rFonts w:ascii="Times New Roman" w:hAnsi="Times New Roman" w:cs="Times New Roman"/>
          <w:sz w:val="24"/>
          <w:szCs w:val="24"/>
        </w:rPr>
        <w:t>lõike 1 punktis 5 sätestatud kuritegu</w:t>
      </w:r>
      <w:bookmarkEnd w:id="18"/>
      <w:r w:rsidRPr="009212E3">
        <w:rPr>
          <w:rFonts w:ascii="Times New Roman" w:hAnsi="Times New Roman" w:cs="Times New Roman"/>
          <w:sz w:val="24"/>
          <w:szCs w:val="24"/>
        </w:rPr>
        <w:t>;</w:t>
      </w:r>
    </w:p>
    <w:p w14:paraId="1F0D42B0" w14:textId="285585A7" w:rsidR="009919BE" w:rsidRPr="009212E3" w:rsidRDefault="008F4C14" w:rsidP="0099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2</w:t>
      </w:r>
      <w:r w:rsidR="009919BE" w:rsidRPr="009212E3">
        <w:rPr>
          <w:rFonts w:ascii="Times New Roman" w:hAnsi="Times New Roman" w:cs="Times New Roman"/>
          <w:sz w:val="24"/>
          <w:szCs w:val="24"/>
        </w:rPr>
        <w:t>)</w:t>
      </w:r>
      <w:r w:rsidRPr="009212E3">
        <w:rPr>
          <w:rFonts w:ascii="Times New Roman" w:hAnsi="Times New Roman" w:cs="Times New Roman"/>
          <w:sz w:val="24"/>
          <w:szCs w:val="24"/>
        </w:rPr>
        <w:t> </w:t>
      </w:r>
      <w:bookmarkStart w:id="19" w:name="_Hlk193116580"/>
      <w:bookmarkStart w:id="20" w:name="_Hlk193115519"/>
      <w:r w:rsidR="005222CF" w:rsidRPr="009212E3">
        <w:rPr>
          <w:rFonts w:ascii="Times New Roman" w:hAnsi="Times New Roman" w:cs="Times New Roman"/>
          <w:sz w:val="24"/>
          <w:szCs w:val="24"/>
        </w:rPr>
        <w:t>töökohavahet</w:t>
      </w:r>
      <w:r w:rsidR="00F16ADA" w:rsidRPr="009212E3">
        <w:rPr>
          <w:rFonts w:ascii="Times New Roman" w:hAnsi="Times New Roman" w:cs="Times New Roman"/>
          <w:sz w:val="24"/>
          <w:szCs w:val="24"/>
        </w:rPr>
        <w:t>use</w:t>
      </w:r>
      <w:r w:rsidR="005222CF" w:rsidRPr="009212E3">
        <w:rPr>
          <w:rFonts w:ascii="Times New Roman" w:hAnsi="Times New Roman" w:cs="Times New Roman"/>
          <w:sz w:val="24"/>
          <w:szCs w:val="24"/>
        </w:rPr>
        <w:t xml:space="preserve"> registreerimise taotluse</w:t>
      </w:r>
      <w:bookmarkEnd w:id="19"/>
      <w:r w:rsidR="005222CF" w:rsidRPr="009212E3">
        <w:rPr>
          <w:rFonts w:ascii="Times New Roman" w:hAnsi="Times New Roman" w:cs="Times New Roman"/>
          <w:sz w:val="24"/>
          <w:szCs w:val="24"/>
        </w:rPr>
        <w:t xml:space="preserve"> </w:t>
      </w:r>
      <w:bookmarkEnd w:id="20"/>
      <w:r w:rsidR="009919BE" w:rsidRPr="009212E3">
        <w:rPr>
          <w:rFonts w:ascii="Times New Roman" w:hAnsi="Times New Roman" w:cs="Times New Roman"/>
          <w:sz w:val="24"/>
          <w:szCs w:val="24"/>
        </w:rPr>
        <w:t xml:space="preserve">läbivaatamise ajal, kui </w:t>
      </w:r>
      <w:r w:rsidRPr="009212E3">
        <w:rPr>
          <w:rFonts w:ascii="Times New Roman" w:hAnsi="Times New Roman" w:cs="Times New Roman"/>
          <w:sz w:val="24"/>
          <w:szCs w:val="24"/>
        </w:rPr>
        <w:t>see</w:t>
      </w:r>
      <w:r w:rsidR="009919BE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 xml:space="preserve">esitatakse käesoleva paragrahvi lõikes 1 sätestatud </w:t>
      </w:r>
      <w:r w:rsidR="00FF654E" w:rsidRPr="009212E3">
        <w:rPr>
          <w:rFonts w:ascii="Times New Roman" w:hAnsi="Times New Roman" w:cs="Times New Roman"/>
          <w:sz w:val="24"/>
          <w:szCs w:val="24"/>
        </w:rPr>
        <w:t>töötaole</w:t>
      </w:r>
      <w:r w:rsidR="00E66511" w:rsidRPr="009212E3">
        <w:rPr>
          <w:rFonts w:ascii="Times New Roman" w:hAnsi="Times New Roman" w:cs="Times New Roman"/>
          <w:sz w:val="24"/>
          <w:szCs w:val="24"/>
        </w:rPr>
        <w:t>ku</w:t>
      </w:r>
      <w:r w:rsidR="00FF654E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>ajal;</w:t>
      </w:r>
    </w:p>
    <w:p w14:paraId="0F174A61" w14:textId="579B4506" w:rsidR="00C63562" w:rsidRPr="009212E3" w:rsidRDefault="008F4C14" w:rsidP="00991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3</w:t>
      </w:r>
      <w:r w:rsidR="009919BE" w:rsidRPr="009212E3">
        <w:rPr>
          <w:rFonts w:ascii="Times New Roman" w:hAnsi="Times New Roman" w:cs="Times New Roman"/>
          <w:sz w:val="24"/>
          <w:szCs w:val="24"/>
        </w:rPr>
        <w:t xml:space="preserve">) Eesti Töötukassa </w:t>
      </w:r>
      <w:r w:rsidR="00F1564C" w:rsidRPr="009212E3">
        <w:rPr>
          <w:rFonts w:ascii="Times New Roman" w:hAnsi="Times New Roman" w:cs="Times New Roman"/>
          <w:sz w:val="24"/>
          <w:szCs w:val="24"/>
        </w:rPr>
        <w:t>loa taotluse läbi</w:t>
      </w:r>
      <w:r w:rsidR="009919BE" w:rsidRPr="009212E3">
        <w:rPr>
          <w:rFonts w:ascii="Times New Roman" w:hAnsi="Times New Roman" w:cs="Times New Roman"/>
          <w:sz w:val="24"/>
          <w:szCs w:val="24"/>
        </w:rPr>
        <w:t>vaata</w:t>
      </w:r>
      <w:r w:rsidR="00F1564C" w:rsidRPr="009212E3">
        <w:rPr>
          <w:rFonts w:ascii="Times New Roman" w:hAnsi="Times New Roman" w:cs="Times New Roman"/>
          <w:sz w:val="24"/>
          <w:szCs w:val="24"/>
        </w:rPr>
        <w:t>mise</w:t>
      </w:r>
      <w:r w:rsidR="009919BE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F1564C" w:rsidRPr="009212E3">
        <w:rPr>
          <w:rFonts w:ascii="Times New Roman" w:hAnsi="Times New Roman" w:cs="Times New Roman"/>
          <w:sz w:val="24"/>
          <w:szCs w:val="24"/>
        </w:rPr>
        <w:t>ajal</w:t>
      </w:r>
      <w:r w:rsidR="009919BE" w:rsidRPr="009212E3">
        <w:rPr>
          <w:rFonts w:ascii="Times New Roman" w:hAnsi="Times New Roman" w:cs="Times New Roman"/>
          <w:sz w:val="24"/>
          <w:szCs w:val="24"/>
        </w:rPr>
        <w:t xml:space="preserve">, kui </w:t>
      </w:r>
      <w:r w:rsidRPr="009212E3">
        <w:rPr>
          <w:rFonts w:ascii="Times New Roman" w:hAnsi="Times New Roman" w:cs="Times New Roman"/>
          <w:sz w:val="24"/>
          <w:szCs w:val="24"/>
        </w:rPr>
        <w:t xml:space="preserve">see </w:t>
      </w:r>
      <w:r w:rsidR="009919BE" w:rsidRPr="009212E3">
        <w:rPr>
          <w:rFonts w:ascii="Times New Roman" w:hAnsi="Times New Roman" w:cs="Times New Roman"/>
          <w:sz w:val="24"/>
          <w:szCs w:val="24"/>
        </w:rPr>
        <w:t>esita</w:t>
      </w:r>
      <w:r w:rsidRPr="009212E3">
        <w:rPr>
          <w:rFonts w:ascii="Times New Roman" w:hAnsi="Times New Roman" w:cs="Times New Roman"/>
          <w:sz w:val="24"/>
          <w:szCs w:val="24"/>
        </w:rPr>
        <w:t>takse</w:t>
      </w:r>
      <w:r w:rsidR="009919BE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 xml:space="preserve">käesoleva paragrahvi lõikes 1 sätestatud </w:t>
      </w:r>
      <w:r w:rsidR="00FF654E" w:rsidRPr="009212E3">
        <w:rPr>
          <w:rFonts w:ascii="Times New Roman" w:hAnsi="Times New Roman" w:cs="Times New Roman"/>
          <w:sz w:val="24"/>
          <w:szCs w:val="24"/>
        </w:rPr>
        <w:t>töötaole</w:t>
      </w:r>
      <w:r w:rsidR="00E66511" w:rsidRPr="009212E3">
        <w:rPr>
          <w:rFonts w:ascii="Times New Roman" w:hAnsi="Times New Roman" w:cs="Times New Roman"/>
          <w:sz w:val="24"/>
          <w:szCs w:val="24"/>
        </w:rPr>
        <w:t>ku</w:t>
      </w:r>
      <w:r w:rsidR="00FF654E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>
        <w:rPr>
          <w:rFonts w:ascii="Times New Roman" w:hAnsi="Times New Roman" w:cs="Times New Roman"/>
          <w:sz w:val="24"/>
          <w:szCs w:val="24"/>
        </w:rPr>
        <w:t>ajal</w:t>
      </w:r>
      <w:r w:rsidR="00C63562" w:rsidRPr="009212E3">
        <w:rPr>
          <w:rFonts w:ascii="Times New Roman" w:hAnsi="Times New Roman" w:cs="Times New Roman"/>
          <w:sz w:val="24"/>
          <w:szCs w:val="24"/>
        </w:rPr>
        <w:t>.</w:t>
      </w:r>
    </w:p>
    <w:p w14:paraId="26532174" w14:textId="77777777" w:rsidR="00C63562" w:rsidRPr="009212E3" w:rsidRDefault="00C63562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4902E" w14:textId="024AAC6E" w:rsidR="00757125" w:rsidRPr="009212E3" w:rsidRDefault="00C63562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(</w:t>
      </w:r>
      <w:r w:rsidR="00757125" w:rsidRPr="009212E3">
        <w:rPr>
          <w:rFonts w:ascii="Times New Roman" w:hAnsi="Times New Roman" w:cs="Times New Roman"/>
          <w:sz w:val="24"/>
          <w:szCs w:val="24"/>
        </w:rPr>
        <w:t>3</w:t>
      </w:r>
      <w:r w:rsidRPr="009212E3">
        <w:rPr>
          <w:rFonts w:ascii="Times New Roman" w:hAnsi="Times New Roman" w:cs="Times New Roman"/>
          <w:sz w:val="24"/>
          <w:szCs w:val="24"/>
        </w:rPr>
        <w:t xml:space="preserve">) Välismaalane, kellel on </w:t>
      </w:r>
      <w:r w:rsidR="0052472A" w:rsidRPr="009212E3">
        <w:rPr>
          <w:rFonts w:ascii="Times New Roman" w:hAnsi="Times New Roman" w:cs="Times New Roman"/>
          <w:sz w:val="24"/>
          <w:szCs w:val="24"/>
        </w:rPr>
        <w:t xml:space="preserve">tähtajaline </w:t>
      </w:r>
      <w:r w:rsidRPr="009212E3">
        <w:rPr>
          <w:rFonts w:ascii="Times New Roman" w:hAnsi="Times New Roman" w:cs="Times New Roman"/>
          <w:sz w:val="24"/>
          <w:szCs w:val="24"/>
        </w:rPr>
        <w:t>elamisluba ettevõtjasisese</w:t>
      </w:r>
      <w:r w:rsidR="0052472A" w:rsidRPr="009212E3">
        <w:rPr>
          <w:rFonts w:ascii="Times New Roman" w:hAnsi="Times New Roman" w:cs="Times New Roman"/>
          <w:sz w:val="24"/>
          <w:szCs w:val="24"/>
        </w:rPr>
        <w:t>ks</w:t>
      </w:r>
      <w:r w:rsidRPr="009212E3">
        <w:rPr>
          <w:rFonts w:ascii="Times New Roman" w:hAnsi="Times New Roman" w:cs="Times New Roman"/>
          <w:sz w:val="24"/>
          <w:szCs w:val="24"/>
        </w:rPr>
        <w:t xml:space="preserve"> ülevii</w:t>
      </w:r>
      <w:r w:rsidR="0052472A" w:rsidRPr="009212E3">
        <w:rPr>
          <w:rFonts w:ascii="Times New Roman" w:hAnsi="Times New Roman" w:cs="Times New Roman"/>
          <w:sz w:val="24"/>
          <w:szCs w:val="24"/>
        </w:rPr>
        <w:t>miseks</w:t>
      </w:r>
      <w:r w:rsidRPr="009212E3">
        <w:rPr>
          <w:rFonts w:ascii="Times New Roman" w:hAnsi="Times New Roman" w:cs="Times New Roman"/>
          <w:sz w:val="24"/>
          <w:szCs w:val="24"/>
        </w:rPr>
        <w:t xml:space="preserve"> või </w:t>
      </w:r>
      <w:r w:rsidR="0052472A" w:rsidRPr="009212E3">
        <w:rPr>
          <w:rFonts w:ascii="Times New Roman" w:hAnsi="Times New Roman" w:cs="Times New Roman"/>
          <w:sz w:val="24"/>
          <w:szCs w:val="24"/>
        </w:rPr>
        <w:t xml:space="preserve">kes on </w:t>
      </w:r>
      <w:r w:rsidRPr="009212E3">
        <w:rPr>
          <w:rFonts w:ascii="Times New Roman" w:hAnsi="Times New Roman" w:cs="Times New Roman"/>
          <w:sz w:val="24"/>
          <w:szCs w:val="24"/>
        </w:rPr>
        <w:t>lähetatud töötaja Eestisse lähetatud töötaja</w:t>
      </w:r>
      <w:r w:rsidR="00C04514" w:rsidRPr="009212E3">
        <w:rPr>
          <w:rFonts w:ascii="Times New Roman" w:hAnsi="Times New Roman" w:cs="Times New Roman"/>
          <w:sz w:val="24"/>
          <w:szCs w:val="24"/>
        </w:rPr>
        <w:t>te</w:t>
      </w:r>
      <w:r w:rsidRPr="009212E3">
        <w:rPr>
          <w:rFonts w:ascii="Times New Roman" w:hAnsi="Times New Roman" w:cs="Times New Roman"/>
          <w:sz w:val="24"/>
          <w:szCs w:val="24"/>
        </w:rPr>
        <w:t xml:space="preserve"> töötingimuste seaduse tähenduses, võib </w:t>
      </w:r>
      <w:r w:rsidR="00132564" w:rsidRPr="009212E3">
        <w:rPr>
          <w:rFonts w:ascii="Times New Roman" w:hAnsi="Times New Roman" w:cs="Times New Roman"/>
          <w:sz w:val="24"/>
          <w:szCs w:val="24"/>
        </w:rPr>
        <w:t xml:space="preserve">selle </w:t>
      </w:r>
      <w:r w:rsidRPr="009212E3">
        <w:rPr>
          <w:rFonts w:ascii="Times New Roman" w:hAnsi="Times New Roman" w:cs="Times New Roman"/>
          <w:sz w:val="24"/>
          <w:szCs w:val="24"/>
        </w:rPr>
        <w:t>elamisloa kehtivusajal olla</w:t>
      </w:r>
      <w:r w:rsidR="00F85A5A" w:rsidRPr="009212E3">
        <w:rPr>
          <w:rFonts w:ascii="Times New Roman" w:hAnsi="Times New Roman" w:cs="Times New Roman"/>
          <w:sz w:val="24"/>
          <w:szCs w:val="24"/>
        </w:rPr>
        <w:t xml:space="preserve"> tööta</w:t>
      </w:r>
      <w:r w:rsidRPr="009212E3">
        <w:rPr>
          <w:rFonts w:ascii="Times New Roman" w:hAnsi="Times New Roman" w:cs="Times New Roman"/>
          <w:sz w:val="24"/>
          <w:szCs w:val="24"/>
        </w:rPr>
        <w:t xml:space="preserve"> kuni kolm kuud, kui tööandja ütle</w:t>
      </w:r>
      <w:r w:rsidR="0052472A" w:rsidRPr="009212E3">
        <w:rPr>
          <w:rFonts w:ascii="Times New Roman" w:hAnsi="Times New Roman" w:cs="Times New Roman"/>
          <w:sz w:val="24"/>
          <w:szCs w:val="24"/>
        </w:rPr>
        <w:t>b</w:t>
      </w:r>
      <w:r w:rsidRPr="009212E3">
        <w:rPr>
          <w:rFonts w:ascii="Times New Roman" w:hAnsi="Times New Roman" w:cs="Times New Roman"/>
          <w:sz w:val="24"/>
          <w:szCs w:val="24"/>
        </w:rPr>
        <w:t xml:space="preserve"> töölepingu erakorraliselt üles majanduslikel põhjustel töölepingu seaduse § 89 lõi</w:t>
      </w:r>
      <w:r w:rsidR="0052472A" w:rsidRPr="009212E3">
        <w:rPr>
          <w:rFonts w:ascii="Times New Roman" w:hAnsi="Times New Roman" w:cs="Times New Roman"/>
          <w:sz w:val="24"/>
          <w:szCs w:val="24"/>
        </w:rPr>
        <w:t>k</w:t>
      </w:r>
      <w:r w:rsidRPr="009212E3">
        <w:rPr>
          <w:rFonts w:ascii="Times New Roman" w:hAnsi="Times New Roman" w:cs="Times New Roman"/>
          <w:sz w:val="24"/>
          <w:szCs w:val="24"/>
        </w:rPr>
        <w:t xml:space="preserve">e 1 </w:t>
      </w:r>
      <w:r w:rsidR="00C04514" w:rsidRPr="009212E3">
        <w:rPr>
          <w:rFonts w:ascii="Times New Roman" w:hAnsi="Times New Roman" w:cs="Times New Roman"/>
          <w:sz w:val="24"/>
          <w:szCs w:val="24"/>
        </w:rPr>
        <w:t>või</w:t>
      </w:r>
      <w:r w:rsidRPr="009212E3">
        <w:rPr>
          <w:rFonts w:ascii="Times New Roman" w:hAnsi="Times New Roman" w:cs="Times New Roman"/>
          <w:sz w:val="24"/>
          <w:szCs w:val="24"/>
        </w:rPr>
        <w:t xml:space="preserve"> 2 </w:t>
      </w:r>
      <w:r w:rsidR="0052472A" w:rsidRPr="009212E3">
        <w:rPr>
          <w:rFonts w:ascii="Times New Roman" w:hAnsi="Times New Roman" w:cs="Times New Roman"/>
          <w:sz w:val="24"/>
          <w:szCs w:val="24"/>
        </w:rPr>
        <w:t>kohaselt</w:t>
      </w:r>
      <w:r w:rsidRPr="009212E3">
        <w:rPr>
          <w:rFonts w:ascii="Times New Roman" w:hAnsi="Times New Roman" w:cs="Times New Roman"/>
          <w:sz w:val="24"/>
          <w:szCs w:val="24"/>
        </w:rPr>
        <w:t>.</w:t>
      </w:r>
    </w:p>
    <w:p w14:paraId="0BBB82FA" w14:textId="77777777" w:rsidR="00757125" w:rsidRPr="009212E3" w:rsidRDefault="00757125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73754" w14:textId="0AB50135" w:rsidR="00C63562" w:rsidRPr="009212E3" w:rsidRDefault="00757125" w:rsidP="00C63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 w:rsidDel="00CE5DCA">
        <w:rPr>
          <w:rFonts w:ascii="Times New Roman" w:hAnsi="Times New Roman" w:cs="Times New Roman"/>
          <w:sz w:val="24"/>
          <w:szCs w:val="24"/>
        </w:rPr>
        <w:t>(</w:t>
      </w:r>
      <w:r w:rsidRPr="009212E3">
        <w:rPr>
          <w:rFonts w:ascii="Times New Roman" w:hAnsi="Times New Roman" w:cs="Times New Roman"/>
          <w:sz w:val="24"/>
          <w:szCs w:val="24"/>
        </w:rPr>
        <w:t>4</w:t>
      </w:r>
      <w:r w:rsidRPr="009212E3" w:rsidDel="00CE5DCA">
        <w:rPr>
          <w:rFonts w:ascii="Times New Roman" w:hAnsi="Times New Roman" w:cs="Times New Roman"/>
          <w:sz w:val="24"/>
          <w:szCs w:val="24"/>
        </w:rPr>
        <w:t xml:space="preserve">) </w:t>
      </w:r>
      <w:r w:rsidR="00CA2937" w:rsidRPr="009212E3">
        <w:rPr>
          <w:rFonts w:ascii="Times New Roman" w:hAnsi="Times New Roman" w:cs="Times New Roman"/>
          <w:sz w:val="24"/>
          <w:szCs w:val="24"/>
        </w:rPr>
        <w:t>T</w:t>
      </w:r>
      <w:r w:rsidRPr="009212E3">
        <w:rPr>
          <w:rFonts w:ascii="Times New Roman" w:hAnsi="Times New Roman" w:cs="Times New Roman"/>
          <w:sz w:val="24"/>
          <w:szCs w:val="24"/>
        </w:rPr>
        <w:t>öötaole</w:t>
      </w:r>
      <w:r w:rsidR="00CA2937" w:rsidRPr="009212E3">
        <w:rPr>
          <w:rFonts w:ascii="Times New Roman" w:hAnsi="Times New Roman" w:cs="Times New Roman"/>
          <w:sz w:val="24"/>
          <w:szCs w:val="24"/>
        </w:rPr>
        <w:t>ku</w:t>
      </w:r>
      <w:r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Pr="009212E3" w:rsidDel="00CE5DCA">
        <w:rPr>
          <w:rFonts w:ascii="Times New Roman" w:hAnsi="Times New Roman" w:cs="Times New Roman"/>
          <w:sz w:val="24"/>
          <w:szCs w:val="24"/>
        </w:rPr>
        <w:t>alguseks loetakse välismaalase töösuhte lõppemise päevale järgnevat päeva.</w:t>
      </w:r>
      <w:r w:rsidR="00C63562" w:rsidRPr="009212E3">
        <w:rPr>
          <w:rFonts w:ascii="Times New Roman" w:hAnsi="Times New Roman" w:cs="Times New Roman"/>
          <w:sz w:val="24"/>
          <w:szCs w:val="24"/>
        </w:rPr>
        <w:t>“;</w:t>
      </w:r>
    </w:p>
    <w:p w14:paraId="11EFB9F7" w14:textId="075289B4" w:rsidR="00D429F2" w:rsidRPr="009212E3" w:rsidRDefault="00D429F2" w:rsidP="00D42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4A906" w14:textId="1B3DD232" w:rsidR="0098487F" w:rsidRPr="009212E3" w:rsidRDefault="005C1D34" w:rsidP="00243C7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3C261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8487F" w:rsidRPr="009212E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8487F" w:rsidRPr="009212E3">
        <w:rPr>
          <w:rFonts w:ascii="Times New Roman" w:hAnsi="Times New Roman" w:cs="Times New Roman"/>
          <w:sz w:val="24"/>
          <w:szCs w:val="24"/>
        </w:rPr>
        <w:t xml:space="preserve"> paragrahvi 190 täiendatakse lõikega 1</w:t>
      </w:r>
      <w:r w:rsidR="0098487F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8487F" w:rsidRPr="009212E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0C505B3" w14:textId="77777777" w:rsidR="0098487F" w:rsidRPr="009212E3" w:rsidRDefault="0098487F" w:rsidP="00243C7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8788C" w14:textId="469CC759" w:rsidR="0098487F" w:rsidRPr="009212E3" w:rsidRDefault="0098487F" w:rsidP="009848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sz w:val="24"/>
          <w:szCs w:val="24"/>
        </w:rPr>
        <w:t>„(1</w:t>
      </w:r>
      <w:r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 xml:space="preserve">) Kui välismaalane </w:t>
      </w:r>
      <w:r w:rsidR="00A43E04" w:rsidRPr="009212E3">
        <w:rPr>
          <w:rFonts w:ascii="Times New Roman" w:hAnsi="Times New Roman" w:cs="Times New Roman"/>
          <w:sz w:val="24"/>
          <w:szCs w:val="24"/>
        </w:rPr>
        <w:t>vahetab</w:t>
      </w:r>
      <w:r w:rsidRPr="009212E3">
        <w:rPr>
          <w:rFonts w:ascii="Times New Roman" w:hAnsi="Times New Roman" w:cs="Times New Roman"/>
          <w:sz w:val="24"/>
          <w:szCs w:val="24"/>
        </w:rPr>
        <w:t xml:space="preserve"> käesoleva seaduse § 18</w:t>
      </w:r>
      <w:r w:rsidR="00F85A5A" w:rsidRPr="009212E3">
        <w:rPr>
          <w:rFonts w:ascii="Times New Roman" w:hAnsi="Times New Roman" w:cs="Times New Roman"/>
          <w:sz w:val="24"/>
          <w:szCs w:val="24"/>
        </w:rPr>
        <w:t>4</w:t>
      </w:r>
      <w:r w:rsidR="00F85A5A" w:rsidRPr="009212E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 xml:space="preserve"> lõike </w:t>
      </w:r>
      <w:r w:rsidR="00CA28E0" w:rsidRPr="009212E3">
        <w:rPr>
          <w:rFonts w:ascii="Times New Roman" w:hAnsi="Times New Roman" w:cs="Times New Roman"/>
          <w:sz w:val="24"/>
          <w:szCs w:val="24"/>
        </w:rPr>
        <w:t>1</w:t>
      </w:r>
      <w:r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A43E04" w:rsidRPr="009212E3">
        <w:rPr>
          <w:rFonts w:ascii="Times New Roman" w:hAnsi="Times New Roman" w:cs="Times New Roman"/>
          <w:sz w:val="24"/>
          <w:szCs w:val="24"/>
        </w:rPr>
        <w:t>alusel tööandjat</w:t>
      </w:r>
      <w:r w:rsidRPr="009212E3">
        <w:rPr>
          <w:rFonts w:ascii="Times New Roman" w:hAnsi="Times New Roman" w:cs="Times New Roman"/>
          <w:sz w:val="24"/>
          <w:szCs w:val="24"/>
        </w:rPr>
        <w:t xml:space="preserve">, kohaldatakse kutsuja kohustusi </w:t>
      </w:r>
      <w:r w:rsidR="00FA33FC" w:rsidRPr="009212E3">
        <w:rPr>
          <w:rFonts w:ascii="Times New Roman" w:hAnsi="Times New Roman" w:cs="Times New Roman"/>
          <w:sz w:val="24"/>
          <w:szCs w:val="24"/>
        </w:rPr>
        <w:t xml:space="preserve">uuele </w:t>
      </w:r>
      <w:r w:rsidRPr="009212E3">
        <w:rPr>
          <w:rFonts w:ascii="Times New Roman" w:hAnsi="Times New Roman" w:cs="Times New Roman"/>
          <w:sz w:val="24"/>
          <w:szCs w:val="24"/>
        </w:rPr>
        <w:t>tööandjale välismaalase tema juurde tööle asumisest</w:t>
      </w:r>
      <w:r w:rsidR="00A43E04" w:rsidRPr="009212E3">
        <w:rPr>
          <w:rFonts w:ascii="Times New Roman" w:hAnsi="Times New Roman" w:cs="Times New Roman"/>
          <w:sz w:val="24"/>
          <w:szCs w:val="24"/>
        </w:rPr>
        <w:t xml:space="preserve"> arvates</w:t>
      </w:r>
      <w:r w:rsidRPr="009212E3">
        <w:rPr>
          <w:rFonts w:ascii="Times New Roman" w:hAnsi="Times New Roman" w:cs="Times New Roman"/>
          <w:sz w:val="24"/>
          <w:szCs w:val="24"/>
        </w:rPr>
        <w:t>.“;</w:t>
      </w:r>
    </w:p>
    <w:p w14:paraId="66240A86" w14:textId="77777777" w:rsidR="0098487F" w:rsidRPr="009212E3" w:rsidRDefault="0098487F" w:rsidP="00D42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03FBC" w14:textId="14470D0A" w:rsidR="00AA5151" w:rsidRDefault="00763B18" w:rsidP="0078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2E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C261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E2280" w:rsidRPr="009212E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E2280" w:rsidRPr="009212E3">
        <w:rPr>
          <w:rFonts w:ascii="Times New Roman" w:hAnsi="Times New Roman" w:cs="Times New Roman"/>
          <w:sz w:val="24"/>
          <w:szCs w:val="24"/>
        </w:rPr>
        <w:t xml:space="preserve"> </w:t>
      </w:r>
      <w:r w:rsidR="00E63AA2" w:rsidRPr="009212E3">
        <w:rPr>
          <w:rFonts w:ascii="Times New Roman" w:hAnsi="Times New Roman" w:cs="Times New Roman"/>
          <w:sz w:val="24"/>
          <w:szCs w:val="24"/>
        </w:rPr>
        <w:t>paragrahv</w:t>
      </w:r>
      <w:r w:rsidR="0031106A" w:rsidRPr="009212E3">
        <w:rPr>
          <w:rFonts w:ascii="Times New Roman" w:hAnsi="Times New Roman" w:cs="Times New Roman"/>
          <w:sz w:val="24"/>
          <w:szCs w:val="24"/>
        </w:rPr>
        <w:t>id 190</w:t>
      </w:r>
      <w:r w:rsidR="0031106A" w:rsidRPr="009212E3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31106A" w:rsidRPr="009212E3">
        <w:rPr>
          <w:rFonts w:ascii="Times New Roman" w:hAnsi="Times New Roman" w:cs="Times New Roman"/>
          <w:sz w:val="24"/>
          <w:szCs w:val="24"/>
        </w:rPr>
        <w:t xml:space="preserve"> ja</w:t>
      </w:r>
      <w:r w:rsidR="00E63AA2" w:rsidRPr="009212E3">
        <w:rPr>
          <w:rFonts w:ascii="Times New Roman" w:hAnsi="Times New Roman" w:cs="Times New Roman"/>
          <w:sz w:val="24"/>
          <w:szCs w:val="24"/>
        </w:rPr>
        <w:t xml:space="preserve"> 190</w:t>
      </w:r>
      <w:r w:rsidR="00E63AA2" w:rsidRPr="009212E3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782485" w:rsidRPr="009212E3">
        <w:rPr>
          <w:rFonts w:ascii="Times New Roman" w:hAnsi="Times New Roman" w:cs="Times New Roman"/>
          <w:sz w:val="24"/>
          <w:szCs w:val="24"/>
        </w:rPr>
        <w:t>, §</w:t>
      </w:r>
      <w:r w:rsidR="00197AEF" w:rsidRPr="009212E3">
        <w:rPr>
          <w:rFonts w:ascii="Times New Roman" w:hAnsi="Times New Roman" w:cs="Times New Roman"/>
          <w:sz w:val="24"/>
          <w:szCs w:val="24"/>
        </w:rPr>
        <w:t xml:space="preserve"> 190</w:t>
      </w:r>
      <w:r w:rsidR="00197AEF" w:rsidRPr="009212E3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197AEF" w:rsidRPr="009212E3">
        <w:rPr>
          <w:rFonts w:ascii="Times New Roman" w:hAnsi="Times New Roman" w:cs="Times New Roman"/>
          <w:sz w:val="24"/>
          <w:szCs w:val="24"/>
        </w:rPr>
        <w:t xml:space="preserve"> lõige 2 </w:t>
      </w:r>
      <w:r w:rsidR="00782485" w:rsidRPr="009212E3">
        <w:rPr>
          <w:rFonts w:ascii="Times New Roman" w:hAnsi="Times New Roman" w:cs="Times New Roman"/>
          <w:sz w:val="24"/>
          <w:szCs w:val="24"/>
        </w:rPr>
        <w:t>ning §</w:t>
      </w:r>
      <w:r w:rsidR="00AA5151" w:rsidRPr="009212E3">
        <w:rPr>
          <w:rFonts w:ascii="Times New Roman" w:hAnsi="Times New Roman" w:cs="Times New Roman"/>
          <w:sz w:val="24"/>
          <w:szCs w:val="24"/>
        </w:rPr>
        <w:t xml:space="preserve"> 190</w:t>
      </w:r>
      <w:r w:rsidR="00AA5151" w:rsidRPr="009212E3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="00AA5151" w:rsidRPr="009212E3">
        <w:rPr>
          <w:rFonts w:ascii="Times New Roman" w:hAnsi="Times New Roman" w:cs="Times New Roman"/>
          <w:sz w:val="24"/>
          <w:szCs w:val="24"/>
        </w:rPr>
        <w:t xml:space="preserve"> lõike 1 punktid 2 ja 3 tunnistatakse kehtetuks</w:t>
      </w:r>
      <w:r w:rsidR="00C6546F" w:rsidRPr="009212E3">
        <w:rPr>
          <w:rFonts w:ascii="Times New Roman" w:hAnsi="Times New Roman" w:cs="Times New Roman"/>
          <w:sz w:val="24"/>
          <w:szCs w:val="24"/>
        </w:rPr>
        <w:t>;</w:t>
      </w:r>
    </w:p>
    <w:p w14:paraId="74A680B2" w14:textId="77777777" w:rsidR="00AA5151" w:rsidRDefault="00AA5151" w:rsidP="00EE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B5E6B" w14:textId="5068B7A6" w:rsidR="00EE2280" w:rsidRPr="00F64BA4" w:rsidRDefault="00763B18" w:rsidP="00243C7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C261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A5151" w:rsidRPr="00F64B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A5151" w:rsidRPr="00F64BA4">
        <w:rPr>
          <w:rFonts w:ascii="Times New Roman" w:hAnsi="Times New Roman" w:cs="Times New Roman"/>
          <w:sz w:val="24"/>
          <w:szCs w:val="24"/>
        </w:rPr>
        <w:t xml:space="preserve"> </w:t>
      </w:r>
      <w:r w:rsidR="00EE2280" w:rsidRPr="00F64BA4">
        <w:rPr>
          <w:rFonts w:ascii="Times New Roman" w:hAnsi="Times New Roman" w:cs="Times New Roman"/>
          <w:sz w:val="24"/>
          <w:szCs w:val="24"/>
        </w:rPr>
        <w:t>paragrahvi 224 lõiget 1 täiendatakse punktiga 10 järgmises sõnastuses:</w:t>
      </w:r>
    </w:p>
    <w:p w14:paraId="5C51FA8C" w14:textId="77777777" w:rsidR="00EE2280" w:rsidRPr="00F64BA4" w:rsidRDefault="00EE2280" w:rsidP="00243C7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15AF6" w14:textId="1DF3A70F" w:rsidR="00EE2280" w:rsidRPr="00F64BA4" w:rsidRDefault="00EE2280" w:rsidP="00EE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sz w:val="24"/>
          <w:szCs w:val="24"/>
        </w:rPr>
        <w:t xml:space="preserve">„10) </w:t>
      </w:r>
      <w:bookmarkStart w:id="21" w:name="_Hlk193116821"/>
      <w:r w:rsidR="002224EA" w:rsidRPr="00F64BA4">
        <w:rPr>
          <w:rFonts w:ascii="Times New Roman" w:hAnsi="Times New Roman" w:cs="Times New Roman"/>
          <w:sz w:val="24"/>
          <w:szCs w:val="24"/>
        </w:rPr>
        <w:t>töökohavahet</w:t>
      </w:r>
      <w:r w:rsidR="00F16ADA" w:rsidRPr="00F64BA4">
        <w:rPr>
          <w:rFonts w:ascii="Times New Roman" w:hAnsi="Times New Roman" w:cs="Times New Roman"/>
          <w:sz w:val="24"/>
          <w:szCs w:val="24"/>
        </w:rPr>
        <w:t xml:space="preserve">use </w:t>
      </w:r>
      <w:r w:rsidR="002224EA" w:rsidRPr="00F64BA4">
        <w:rPr>
          <w:rFonts w:ascii="Times New Roman" w:hAnsi="Times New Roman" w:cs="Times New Roman"/>
          <w:sz w:val="24"/>
          <w:szCs w:val="24"/>
        </w:rPr>
        <w:t xml:space="preserve">registreerimise taotluse esitamise </w:t>
      </w:r>
      <w:bookmarkEnd w:id="21"/>
      <w:r w:rsidRPr="00F64BA4">
        <w:rPr>
          <w:rFonts w:ascii="Times New Roman" w:hAnsi="Times New Roman" w:cs="Times New Roman"/>
          <w:sz w:val="24"/>
          <w:szCs w:val="24"/>
        </w:rPr>
        <w:t>korra</w:t>
      </w:r>
      <w:r w:rsidR="00821019" w:rsidRPr="00F64BA4">
        <w:rPr>
          <w:rFonts w:ascii="Times New Roman" w:hAnsi="Times New Roman" w:cs="Times New Roman"/>
          <w:sz w:val="24"/>
          <w:szCs w:val="24"/>
        </w:rPr>
        <w:t>,</w:t>
      </w:r>
      <w:r w:rsidRPr="00F64BA4">
        <w:rPr>
          <w:rFonts w:ascii="Times New Roman" w:hAnsi="Times New Roman" w:cs="Times New Roman"/>
          <w:sz w:val="24"/>
          <w:szCs w:val="24"/>
        </w:rPr>
        <w:t xml:space="preserve"> </w:t>
      </w:r>
      <w:r w:rsidR="002224EA" w:rsidRPr="00F64BA4">
        <w:rPr>
          <w:rFonts w:ascii="Times New Roman" w:hAnsi="Times New Roman" w:cs="Times New Roman"/>
          <w:sz w:val="24"/>
          <w:szCs w:val="24"/>
        </w:rPr>
        <w:t>taotluses</w:t>
      </w:r>
      <w:r w:rsidRPr="00F64BA4">
        <w:rPr>
          <w:rFonts w:ascii="Times New Roman" w:hAnsi="Times New Roman" w:cs="Times New Roman"/>
          <w:sz w:val="24"/>
          <w:szCs w:val="24"/>
        </w:rPr>
        <w:t xml:space="preserve"> esitatavate andmete </w:t>
      </w:r>
      <w:r w:rsidR="00821019" w:rsidRPr="00F64BA4">
        <w:rPr>
          <w:rFonts w:ascii="Times New Roman" w:hAnsi="Times New Roman" w:cs="Times New Roman"/>
          <w:sz w:val="24"/>
          <w:szCs w:val="24"/>
        </w:rPr>
        <w:t xml:space="preserve">ja taotlusele lisatavate </w:t>
      </w:r>
      <w:r w:rsidR="009040D4">
        <w:rPr>
          <w:rFonts w:ascii="Times New Roman" w:hAnsi="Times New Roman" w:cs="Times New Roman"/>
          <w:sz w:val="24"/>
          <w:szCs w:val="24"/>
        </w:rPr>
        <w:t>tõendite</w:t>
      </w:r>
      <w:r w:rsidR="00CC47CE">
        <w:rPr>
          <w:rFonts w:ascii="Times New Roman" w:hAnsi="Times New Roman" w:cs="Times New Roman"/>
          <w:sz w:val="24"/>
          <w:szCs w:val="24"/>
        </w:rPr>
        <w:t xml:space="preserve"> </w:t>
      </w:r>
      <w:r w:rsidRPr="00F64BA4">
        <w:rPr>
          <w:rFonts w:ascii="Times New Roman" w:hAnsi="Times New Roman" w:cs="Times New Roman"/>
          <w:sz w:val="24"/>
          <w:szCs w:val="24"/>
        </w:rPr>
        <w:t>loetelu</w:t>
      </w:r>
      <w:r w:rsidR="00821019" w:rsidRPr="00F64BA4">
        <w:rPr>
          <w:rFonts w:ascii="Times New Roman" w:hAnsi="Times New Roman" w:cs="Times New Roman"/>
          <w:sz w:val="24"/>
          <w:szCs w:val="24"/>
        </w:rPr>
        <w:t xml:space="preserve"> ning taotluse </w:t>
      </w:r>
      <w:r w:rsidR="00430C58" w:rsidRPr="00F64BA4">
        <w:rPr>
          <w:rFonts w:ascii="Times New Roman" w:hAnsi="Times New Roman" w:cs="Times New Roman"/>
          <w:sz w:val="24"/>
          <w:szCs w:val="24"/>
        </w:rPr>
        <w:t xml:space="preserve">esitamise ja </w:t>
      </w:r>
      <w:r w:rsidR="00821019" w:rsidRPr="00F64BA4">
        <w:rPr>
          <w:rFonts w:ascii="Times New Roman" w:hAnsi="Times New Roman" w:cs="Times New Roman"/>
          <w:sz w:val="24"/>
          <w:szCs w:val="24"/>
        </w:rPr>
        <w:t>läbivaatamise tähtaja</w:t>
      </w:r>
      <w:r w:rsidR="00430C58" w:rsidRPr="00F64BA4">
        <w:rPr>
          <w:rFonts w:ascii="Times New Roman" w:hAnsi="Times New Roman" w:cs="Times New Roman"/>
          <w:sz w:val="24"/>
          <w:szCs w:val="24"/>
        </w:rPr>
        <w:t>d</w:t>
      </w:r>
      <w:r w:rsidRPr="00F64BA4">
        <w:rPr>
          <w:rFonts w:ascii="Times New Roman" w:hAnsi="Times New Roman" w:cs="Times New Roman"/>
          <w:sz w:val="24"/>
          <w:szCs w:val="24"/>
        </w:rPr>
        <w:t>.“</w:t>
      </w:r>
      <w:r w:rsidR="00476743" w:rsidRPr="00F64BA4">
        <w:rPr>
          <w:rFonts w:ascii="Times New Roman" w:hAnsi="Times New Roman" w:cs="Times New Roman"/>
          <w:sz w:val="24"/>
          <w:szCs w:val="24"/>
        </w:rPr>
        <w:t>;</w:t>
      </w:r>
    </w:p>
    <w:p w14:paraId="4D04088D" w14:textId="77777777" w:rsidR="00476743" w:rsidRPr="00F64BA4" w:rsidRDefault="00476743" w:rsidP="00EE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E3EC0" w14:textId="6CDF34A0" w:rsidR="00476743" w:rsidRPr="00F64BA4" w:rsidRDefault="0035531B" w:rsidP="00CA28E0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C261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76743" w:rsidRPr="00F64B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76743" w:rsidRPr="00F64BA4">
        <w:rPr>
          <w:rFonts w:ascii="Times New Roman" w:hAnsi="Times New Roman" w:cs="Times New Roman"/>
          <w:sz w:val="24"/>
          <w:szCs w:val="24"/>
        </w:rPr>
        <w:t xml:space="preserve"> paragrahvi 286 täiendatakse lõikega 7 järgmises sõnastuses:</w:t>
      </w:r>
    </w:p>
    <w:p w14:paraId="68C4D189" w14:textId="77777777" w:rsidR="00476743" w:rsidRPr="00F64BA4" w:rsidRDefault="00476743" w:rsidP="00CA28E0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00B63" w14:textId="073EA15D" w:rsidR="007334A5" w:rsidRPr="00F64BA4" w:rsidRDefault="00476743" w:rsidP="00476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sz w:val="24"/>
          <w:szCs w:val="24"/>
        </w:rPr>
        <w:t xml:space="preserve">„(7) Kui tööandja </w:t>
      </w:r>
      <w:r w:rsidR="00FA5C32">
        <w:rPr>
          <w:rFonts w:ascii="Times New Roman" w:hAnsi="Times New Roman" w:cs="Times New Roman"/>
          <w:sz w:val="24"/>
          <w:szCs w:val="24"/>
        </w:rPr>
        <w:t>rikub käesoleva seaduse § 41 lõikes</w:t>
      </w:r>
      <w:r w:rsidR="007B56E3">
        <w:rPr>
          <w:rFonts w:ascii="Times New Roman" w:hAnsi="Times New Roman" w:cs="Times New Roman"/>
          <w:sz w:val="24"/>
          <w:szCs w:val="24"/>
        </w:rPr>
        <w:t> </w:t>
      </w:r>
      <w:r w:rsidR="00FA5C32">
        <w:rPr>
          <w:rFonts w:ascii="Times New Roman" w:hAnsi="Times New Roman" w:cs="Times New Roman"/>
          <w:sz w:val="24"/>
          <w:szCs w:val="24"/>
        </w:rPr>
        <w:t xml:space="preserve">3 sätestatud </w:t>
      </w:r>
      <w:r w:rsidR="00AD465F">
        <w:rPr>
          <w:rFonts w:ascii="Times New Roman" w:hAnsi="Times New Roman" w:cs="Times New Roman"/>
          <w:sz w:val="24"/>
          <w:szCs w:val="24"/>
        </w:rPr>
        <w:t>riigilõivu sissenõudmise keeldu</w:t>
      </w:r>
      <w:r w:rsidRPr="00F64BA4">
        <w:rPr>
          <w:rFonts w:ascii="Times New Roman" w:hAnsi="Times New Roman" w:cs="Times New Roman"/>
          <w:sz w:val="24"/>
          <w:szCs w:val="24"/>
        </w:rPr>
        <w:t xml:space="preserve">, </w:t>
      </w:r>
      <w:r w:rsidR="0028245C">
        <w:rPr>
          <w:rFonts w:ascii="Times New Roman" w:hAnsi="Times New Roman" w:cs="Times New Roman"/>
          <w:sz w:val="24"/>
          <w:szCs w:val="24"/>
        </w:rPr>
        <w:t xml:space="preserve">hüvitab </w:t>
      </w:r>
      <w:r w:rsidR="00106219">
        <w:rPr>
          <w:rFonts w:ascii="Times New Roman" w:hAnsi="Times New Roman" w:cs="Times New Roman"/>
          <w:sz w:val="24"/>
          <w:szCs w:val="24"/>
        </w:rPr>
        <w:t>ta</w:t>
      </w:r>
      <w:r w:rsidRPr="00F64BA4">
        <w:rPr>
          <w:rFonts w:ascii="Times New Roman" w:hAnsi="Times New Roman" w:cs="Times New Roman"/>
          <w:sz w:val="24"/>
          <w:szCs w:val="24"/>
        </w:rPr>
        <w:t xml:space="preserve"> </w:t>
      </w:r>
      <w:r w:rsidR="007823BF">
        <w:rPr>
          <w:rFonts w:ascii="Times New Roman" w:hAnsi="Times New Roman" w:cs="Times New Roman"/>
          <w:sz w:val="24"/>
          <w:szCs w:val="24"/>
        </w:rPr>
        <w:t xml:space="preserve">sissenõutud </w:t>
      </w:r>
      <w:r w:rsidR="00FA5C32" w:rsidRPr="00FA5C32">
        <w:rPr>
          <w:rFonts w:ascii="Times New Roman" w:hAnsi="Times New Roman" w:cs="Times New Roman"/>
          <w:sz w:val="24"/>
          <w:szCs w:val="24"/>
        </w:rPr>
        <w:t xml:space="preserve">riigilõivu </w:t>
      </w:r>
      <w:r w:rsidRPr="00F64BA4">
        <w:rPr>
          <w:rFonts w:ascii="Times New Roman" w:hAnsi="Times New Roman" w:cs="Times New Roman"/>
          <w:sz w:val="24"/>
          <w:szCs w:val="24"/>
        </w:rPr>
        <w:t>välismaalasele.</w:t>
      </w:r>
      <w:r w:rsidR="00E35924" w:rsidRPr="00F64BA4">
        <w:rPr>
          <w:rFonts w:ascii="Times New Roman" w:hAnsi="Times New Roman" w:cs="Times New Roman"/>
          <w:sz w:val="24"/>
          <w:szCs w:val="24"/>
        </w:rPr>
        <w:t>“;</w:t>
      </w:r>
    </w:p>
    <w:p w14:paraId="16B67DCA" w14:textId="77777777" w:rsidR="007334A5" w:rsidRPr="00F64BA4" w:rsidRDefault="007334A5" w:rsidP="00476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C4483" w14:textId="2BAA018B" w:rsidR="007334A5" w:rsidRPr="00F64BA4" w:rsidRDefault="0035531B" w:rsidP="00476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C261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334A5" w:rsidRPr="00F64B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334A5" w:rsidRPr="00F64BA4">
        <w:rPr>
          <w:rFonts w:ascii="Times New Roman" w:hAnsi="Times New Roman" w:cs="Times New Roman"/>
          <w:sz w:val="24"/>
          <w:szCs w:val="24"/>
        </w:rPr>
        <w:t xml:space="preserve"> seadust täiendatakse §-ga 301</w:t>
      </w:r>
      <w:r w:rsidR="007334A5" w:rsidRPr="00F64BA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334A5" w:rsidRPr="00F64BA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0741951" w14:textId="77777777" w:rsidR="007334A5" w:rsidRPr="00F64BA4" w:rsidRDefault="007334A5" w:rsidP="00476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BA367" w14:textId="5AB1DD78" w:rsidR="007334A5" w:rsidRPr="00F64BA4" w:rsidRDefault="00EA5A95" w:rsidP="007334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BA4">
        <w:rPr>
          <w:rFonts w:ascii="Times New Roman" w:hAnsi="Times New Roman" w:cs="Times New Roman"/>
          <w:sz w:val="24"/>
          <w:szCs w:val="24"/>
        </w:rPr>
        <w:t>„</w:t>
      </w:r>
      <w:r w:rsidR="007334A5" w:rsidRPr="00F64BA4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7334A5" w:rsidRPr="00F64BA4">
        <w:rPr>
          <w:rFonts w:ascii="Times New Roman" w:hAnsi="Times New Roman" w:cs="Times New Roman"/>
          <w:b/>
          <w:sz w:val="24"/>
          <w:szCs w:val="24"/>
        </w:rPr>
        <w:t xml:space="preserve"> 301</w:t>
      </w:r>
      <w:r w:rsidR="007334A5" w:rsidRPr="00F64BA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7334A5" w:rsidRPr="00F64BA4">
        <w:rPr>
          <w:rFonts w:ascii="Times New Roman" w:hAnsi="Times New Roman" w:cs="Times New Roman"/>
          <w:b/>
          <w:sz w:val="24"/>
          <w:szCs w:val="24"/>
        </w:rPr>
        <w:t>. Riigilõivu sissenõudmise keelu rikkumine</w:t>
      </w:r>
    </w:p>
    <w:p w14:paraId="50988A4C" w14:textId="77777777" w:rsidR="007334A5" w:rsidRPr="00F64BA4" w:rsidRDefault="007334A5" w:rsidP="00733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130A6" w14:textId="1E7DA1C9" w:rsidR="000A68A7" w:rsidRDefault="000A68A7" w:rsidP="00476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200548687"/>
      <w:r>
        <w:rPr>
          <w:rFonts w:ascii="Times New Roman" w:hAnsi="Times New Roman" w:cs="Times New Roman"/>
          <w:sz w:val="24"/>
          <w:szCs w:val="24"/>
        </w:rPr>
        <w:t>T</w:t>
      </w:r>
      <w:r w:rsidRPr="00F64BA4">
        <w:rPr>
          <w:rFonts w:ascii="Times New Roman" w:hAnsi="Times New Roman" w:cs="Times New Roman"/>
          <w:sz w:val="24"/>
          <w:szCs w:val="24"/>
        </w:rPr>
        <w:t>ööandja</w:t>
      </w:r>
      <w:r w:rsidR="00F07B11">
        <w:rPr>
          <w:rFonts w:ascii="Times New Roman" w:hAnsi="Times New Roman" w:cs="Times New Roman"/>
          <w:sz w:val="24"/>
          <w:szCs w:val="24"/>
        </w:rPr>
        <w:t xml:space="preserve">, </w:t>
      </w:r>
      <w:r w:rsidR="00F07B11" w:rsidRPr="00F07B11">
        <w:rPr>
          <w:rFonts w:ascii="Times New Roman" w:hAnsi="Times New Roman" w:cs="Times New Roman"/>
          <w:sz w:val="24"/>
          <w:szCs w:val="24"/>
        </w:rPr>
        <w:t>tema juhatuse liikme või muu esindaja poolt, kellele oli vastava kohustuse täitmine delegeeritud,</w:t>
      </w:r>
      <w:r w:rsidRPr="00F64BA4">
        <w:rPr>
          <w:rFonts w:ascii="Times New Roman" w:hAnsi="Times New Roman" w:cs="Times New Roman"/>
          <w:sz w:val="24"/>
          <w:szCs w:val="24"/>
        </w:rPr>
        <w:t xml:space="preserve"> </w:t>
      </w:r>
      <w:bookmarkEnd w:id="22"/>
      <w:r>
        <w:rPr>
          <w:rFonts w:ascii="Times New Roman" w:hAnsi="Times New Roman" w:cs="Times New Roman"/>
          <w:sz w:val="24"/>
          <w:szCs w:val="24"/>
        </w:rPr>
        <w:t>k</w:t>
      </w:r>
      <w:r w:rsidR="007334A5" w:rsidRPr="00F64BA4">
        <w:rPr>
          <w:rFonts w:ascii="Times New Roman" w:hAnsi="Times New Roman" w:cs="Times New Roman"/>
          <w:sz w:val="24"/>
          <w:szCs w:val="24"/>
        </w:rPr>
        <w:t xml:space="preserve">äesoleva seaduse § 41 lõikes 3 sätestatud </w:t>
      </w:r>
      <w:r w:rsidR="00F86D6C">
        <w:rPr>
          <w:rFonts w:ascii="Times New Roman" w:hAnsi="Times New Roman" w:cs="Times New Roman"/>
          <w:sz w:val="24"/>
          <w:szCs w:val="24"/>
        </w:rPr>
        <w:t>riigilõivu sissenõudmise keelu</w:t>
      </w:r>
      <w:r w:rsidR="00F86D6C" w:rsidRPr="00F64BA4">
        <w:rPr>
          <w:rFonts w:ascii="Times New Roman" w:hAnsi="Times New Roman" w:cs="Times New Roman"/>
          <w:sz w:val="24"/>
          <w:szCs w:val="24"/>
        </w:rPr>
        <w:t xml:space="preserve"> </w:t>
      </w:r>
      <w:r w:rsidR="007334A5" w:rsidRPr="00F64BA4">
        <w:rPr>
          <w:rFonts w:ascii="Times New Roman" w:hAnsi="Times New Roman" w:cs="Times New Roman"/>
          <w:sz w:val="24"/>
          <w:szCs w:val="24"/>
        </w:rPr>
        <w:t xml:space="preserve">rikkumise eest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334A5" w:rsidRPr="00F64B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B6066C" w14:textId="77777777" w:rsidR="00F232ED" w:rsidRDefault="007334A5" w:rsidP="00476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sz w:val="24"/>
          <w:szCs w:val="24"/>
        </w:rPr>
        <w:t>karistatakse rahatrahviga kuni 300 trahviühikut.</w:t>
      </w:r>
      <w:r w:rsidR="00476743" w:rsidRPr="00F64BA4">
        <w:rPr>
          <w:rFonts w:ascii="Times New Roman" w:hAnsi="Times New Roman" w:cs="Times New Roman"/>
          <w:sz w:val="24"/>
          <w:szCs w:val="24"/>
        </w:rPr>
        <w:t>“</w:t>
      </w:r>
      <w:r w:rsidR="00F232ED">
        <w:rPr>
          <w:rFonts w:ascii="Times New Roman" w:hAnsi="Times New Roman" w:cs="Times New Roman"/>
          <w:sz w:val="24"/>
          <w:szCs w:val="24"/>
        </w:rPr>
        <w:t>;</w:t>
      </w:r>
    </w:p>
    <w:p w14:paraId="218CF6AE" w14:textId="77777777" w:rsidR="00F232ED" w:rsidRDefault="00F232ED" w:rsidP="00476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A33D1" w14:textId="2A8EA55B" w:rsidR="00F232ED" w:rsidRPr="00F232ED" w:rsidRDefault="00F232ED" w:rsidP="00F232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05C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232E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F232ED">
        <w:rPr>
          <w:rFonts w:ascii="Times New Roman" w:hAnsi="Times New Roman" w:cs="Times New Roman"/>
          <w:sz w:val="24"/>
          <w:szCs w:val="24"/>
        </w:rPr>
        <w:t> seaduse normitehnilist märkust täiendatakse tekstiosaga „</w:t>
      </w:r>
      <w:bookmarkStart w:id="23" w:name="_Hlk199937524"/>
      <w:r w:rsidRPr="00F232ED">
        <w:rPr>
          <w:rFonts w:ascii="Times New Roman" w:hAnsi="Times New Roman" w:cs="Times New Roman"/>
          <w:sz w:val="24"/>
          <w:szCs w:val="24"/>
        </w:rPr>
        <w:t>Euroopa Parlamendi ja nõukogu direktiiv (EL)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F232ED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1233</w:t>
      </w:r>
      <w:bookmarkEnd w:id="23"/>
      <w:r>
        <w:rPr>
          <w:rFonts w:ascii="Times New Roman" w:hAnsi="Times New Roman" w:cs="Times New Roman"/>
          <w:sz w:val="24"/>
          <w:szCs w:val="24"/>
        </w:rPr>
        <w:t>,</w:t>
      </w:r>
      <w:r w:rsidRPr="00F232ED">
        <w:rPr>
          <w:rFonts w:ascii="Times New Roman" w:hAnsi="Times New Roman" w:cs="Times New Roman"/>
          <w:sz w:val="24"/>
          <w:szCs w:val="24"/>
        </w:rPr>
        <w:t xml:space="preserve"> mis käsitleb kolmanda riigi kodanikele liikmesriigis elamist ja töötamist võimaldava ühtse loa ühtse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2ED">
        <w:rPr>
          <w:rFonts w:ascii="Times New Roman" w:hAnsi="Times New Roman" w:cs="Times New Roman"/>
          <w:sz w:val="24"/>
          <w:szCs w:val="24"/>
        </w:rPr>
        <w:t>taotluse menetlust ning liikmesriigis seaduslikult elavate kolmandast riigist pärit töötajate ühetaolisi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2ED">
        <w:rPr>
          <w:rFonts w:ascii="Times New Roman" w:hAnsi="Times New Roman" w:cs="Times New Roman"/>
          <w:sz w:val="24"/>
          <w:szCs w:val="24"/>
        </w:rPr>
        <w:t>õigusi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2ED">
        <w:rPr>
          <w:rFonts w:ascii="Times New Roman" w:hAnsi="Times New Roman" w:cs="Times New Roman"/>
          <w:sz w:val="24"/>
          <w:szCs w:val="24"/>
        </w:rPr>
        <w:t xml:space="preserve">(uuesti sõnastatud) (ELT L, </w:t>
      </w:r>
      <w:r w:rsidR="00243D9E">
        <w:rPr>
          <w:rFonts w:ascii="Times New Roman" w:hAnsi="Times New Roman" w:cs="Times New Roman"/>
          <w:sz w:val="24"/>
          <w:szCs w:val="24"/>
        </w:rPr>
        <w:t xml:space="preserve">2024/1233,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F232E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32ED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F232ED">
        <w:rPr>
          <w:rFonts w:ascii="Times New Roman" w:hAnsi="Times New Roman" w:cs="Times New Roman"/>
          <w:sz w:val="24"/>
          <w:szCs w:val="24"/>
        </w:rPr>
        <w:t>).</w:t>
      </w:r>
      <w:r w:rsidR="00243D9E">
        <w:rPr>
          <w:rFonts w:ascii="Times New Roman" w:hAnsi="Times New Roman" w:cs="Times New Roman"/>
          <w:sz w:val="24"/>
          <w:szCs w:val="24"/>
        </w:rPr>
        <w:t>“</w:t>
      </w:r>
      <w:r w:rsidRPr="00F232ED">
        <w:rPr>
          <w:rFonts w:ascii="Times New Roman" w:hAnsi="Times New Roman" w:cs="Times New Roman"/>
          <w:sz w:val="24"/>
          <w:szCs w:val="24"/>
        </w:rPr>
        <w:t>.</w:t>
      </w:r>
    </w:p>
    <w:p w14:paraId="46EEADCE" w14:textId="54997D28" w:rsidR="00476743" w:rsidRPr="00F64BA4" w:rsidRDefault="00476743" w:rsidP="00476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243929" w14:textId="61FB0188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§ 2. Perehüvitiste seaduse </w:t>
      </w:r>
      <w:r w:rsidR="001C402C">
        <w:rPr>
          <w:rFonts w:ascii="Times New Roman" w:hAnsi="Times New Roman" w:cs="Times New Roman"/>
          <w:b/>
          <w:bCs/>
          <w:sz w:val="24"/>
          <w:szCs w:val="24"/>
        </w:rPr>
        <w:t xml:space="preserve">§ 4 </w:t>
      </w:r>
      <w:r w:rsidRPr="00EB32C9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2CB1CBB6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0DBA9" w14:textId="37AAF40E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Perehüvitiste seaduse § 4 lõige 1</w:t>
      </w:r>
      <w:r w:rsidRPr="00EB32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A28E0">
        <w:rPr>
          <w:rFonts w:ascii="Times New Roman" w:hAnsi="Times New Roman" w:cs="Times New Roman"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3C57B45E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F490D" w14:textId="01A5B5C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„(1</w:t>
      </w:r>
      <w:r w:rsidRPr="00EB32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B32C9">
        <w:rPr>
          <w:rFonts w:ascii="Times New Roman" w:hAnsi="Times New Roman" w:cs="Times New Roman"/>
          <w:sz w:val="24"/>
          <w:szCs w:val="24"/>
        </w:rPr>
        <w:t xml:space="preserve">) Ema </w:t>
      </w:r>
      <w:r w:rsidR="00852BE8">
        <w:rPr>
          <w:rFonts w:ascii="Times New Roman" w:hAnsi="Times New Roman" w:cs="Times New Roman"/>
          <w:sz w:val="24"/>
          <w:szCs w:val="24"/>
        </w:rPr>
        <w:t>või</w:t>
      </w:r>
      <w:r w:rsidRPr="00EB32C9">
        <w:rPr>
          <w:rFonts w:ascii="Times New Roman" w:hAnsi="Times New Roman" w:cs="Times New Roman"/>
          <w:sz w:val="24"/>
          <w:szCs w:val="24"/>
        </w:rPr>
        <w:t xml:space="preserve"> isa vanemahüvitis määratakse ja seda makstakse ka lühiajalise</w:t>
      </w:r>
      <w:r w:rsidR="00AA518F">
        <w:rPr>
          <w:rFonts w:ascii="Times New Roman" w:hAnsi="Times New Roman" w:cs="Times New Roman"/>
          <w:sz w:val="24"/>
          <w:szCs w:val="24"/>
        </w:rPr>
        <w:t>ks</w:t>
      </w:r>
      <w:r w:rsidRPr="00EB32C9">
        <w:rPr>
          <w:rFonts w:ascii="Times New Roman" w:hAnsi="Times New Roman" w:cs="Times New Roman"/>
          <w:sz w:val="24"/>
          <w:szCs w:val="24"/>
        </w:rPr>
        <w:t xml:space="preserve"> </w:t>
      </w:r>
      <w:r w:rsidR="00136B25">
        <w:rPr>
          <w:rFonts w:ascii="Times New Roman" w:hAnsi="Times New Roman" w:cs="Times New Roman"/>
          <w:sz w:val="24"/>
          <w:szCs w:val="24"/>
        </w:rPr>
        <w:t xml:space="preserve">Eestis </w:t>
      </w:r>
      <w:r w:rsidRPr="00EB32C9">
        <w:rPr>
          <w:rFonts w:ascii="Times New Roman" w:hAnsi="Times New Roman" w:cs="Times New Roman"/>
          <w:sz w:val="24"/>
          <w:szCs w:val="24"/>
        </w:rPr>
        <w:t>töötamise</w:t>
      </w:r>
      <w:r w:rsidR="00AA518F">
        <w:rPr>
          <w:rFonts w:ascii="Times New Roman" w:hAnsi="Times New Roman" w:cs="Times New Roman"/>
          <w:sz w:val="24"/>
          <w:szCs w:val="24"/>
        </w:rPr>
        <w:t>ks</w:t>
      </w:r>
      <w:r w:rsidRPr="00EB32C9">
        <w:rPr>
          <w:rFonts w:ascii="Times New Roman" w:hAnsi="Times New Roman" w:cs="Times New Roman"/>
          <w:sz w:val="24"/>
          <w:szCs w:val="24"/>
        </w:rPr>
        <w:t xml:space="preserve"> antud pikaajalise viisa alusel Eestis viibivale ja töötavale </w:t>
      </w:r>
      <w:r w:rsidR="00AA518F">
        <w:rPr>
          <w:rFonts w:ascii="Times New Roman" w:hAnsi="Times New Roman" w:cs="Times New Roman"/>
          <w:sz w:val="24"/>
          <w:szCs w:val="24"/>
        </w:rPr>
        <w:t>välismaalasele</w:t>
      </w:r>
      <w:r w:rsidRPr="00EB32C9">
        <w:rPr>
          <w:rFonts w:ascii="Times New Roman" w:hAnsi="Times New Roman" w:cs="Times New Roman"/>
          <w:sz w:val="24"/>
          <w:szCs w:val="24"/>
        </w:rPr>
        <w:t>.“.</w:t>
      </w:r>
    </w:p>
    <w:p w14:paraId="5E923576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9E37C" w14:textId="57000980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commentRangeStart w:id="24"/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commentRangeEnd w:id="24"/>
      <w:r w:rsidR="00BD51EC">
        <w:rPr>
          <w:rStyle w:val="Kommentaariviide"/>
        </w:rPr>
        <w:commentReference w:id="24"/>
      </w: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Perehüvitiste seaduse ja teiste seaduste muutmise seaduse </w:t>
      </w:r>
      <w:r w:rsidR="0057720F">
        <w:rPr>
          <w:rFonts w:ascii="Times New Roman" w:hAnsi="Times New Roman" w:cs="Times New Roman"/>
          <w:b/>
          <w:bCs/>
          <w:sz w:val="24"/>
          <w:szCs w:val="24"/>
        </w:rPr>
        <w:t xml:space="preserve">§ 1 </w:t>
      </w:r>
      <w:r w:rsidRPr="00EB32C9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3E38C9F0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A7D761" w14:textId="6208EA9F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Perehüvitiste seaduse ja teiste seaduste muutmise seaduse (RT I, 08.04.2025, 1) § 1 punkti</w:t>
      </w:r>
      <w:r w:rsidR="0057720F">
        <w:rPr>
          <w:rFonts w:ascii="Times New Roman" w:hAnsi="Times New Roman" w:cs="Times New Roman"/>
          <w:sz w:val="24"/>
          <w:szCs w:val="24"/>
        </w:rPr>
        <w:t>s</w:t>
      </w:r>
      <w:r w:rsidRPr="00EB32C9">
        <w:rPr>
          <w:rFonts w:ascii="Times New Roman" w:hAnsi="Times New Roman" w:cs="Times New Roman"/>
          <w:sz w:val="24"/>
          <w:szCs w:val="24"/>
        </w:rPr>
        <w:t xml:space="preserve"> 2 </w:t>
      </w:r>
      <w:r w:rsidR="0057720F">
        <w:rPr>
          <w:rFonts w:ascii="Times New Roman" w:hAnsi="Times New Roman" w:cs="Times New Roman"/>
          <w:sz w:val="24"/>
          <w:szCs w:val="24"/>
        </w:rPr>
        <w:t>esitatud</w:t>
      </w:r>
      <w:r w:rsidR="0057720F" w:rsidRPr="00EB32C9">
        <w:rPr>
          <w:rFonts w:ascii="Times New Roman" w:hAnsi="Times New Roman" w:cs="Times New Roman"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sz w:val="24"/>
          <w:szCs w:val="24"/>
        </w:rPr>
        <w:t>perehüvitiste seaduse § 4 lõike 1</w:t>
      </w:r>
      <w:r w:rsidRPr="00EB32C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B32C9">
        <w:rPr>
          <w:rFonts w:ascii="Times New Roman" w:hAnsi="Times New Roman" w:cs="Times New Roman"/>
          <w:sz w:val="24"/>
          <w:szCs w:val="24"/>
        </w:rPr>
        <w:t xml:space="preserve"> punkt 2 muudetakse ja sõnastatakse järgmiselt:</w:t>
      </w:r>
    </w:p>
    <w:p w14:paraId="78FE59E2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CB3567" w14:textId="0D3B7FBC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„2) viibinud ja töötanud Eestis lühiajalise</w:t>
      </w:r>
      <w:r w:rsidR="0057720F">
        <w:rPr>
          <w:rFonts w:ascii="Times New Roman" w:hAnsi="Times New Roman" w:cs="Times New Roman"/>
          <w:sz w:val="24"/>
          <w:szCs w:val="24"/>
        </w:rPr>
        <w:t>ks Eestis</w:t>
      </w:r>
      <w:r w:rsidRPr="00EB32C9">
        <w:rPr>
          <w:rFonts w:ascii="Times New Roman" w:hAnsi="Times New Roman" w:cs="Times New Roman"/>
          <w:sz w:val="24"/>
          <w:szCs w:val="24"/>
        </w:rPr>
        <w:t xml:space="preserve"> töötamise</w:t>
      </w:r>
      <w:r w:rsidR="0057720F">
        <w:rPr>
          <w:rFonts w:ascii="Times New Roman" w:hAnsi="Times New Roman" w:cs="Times New Roman"/>
          <w:sz w:val="24"/>
          <w:szCs w:val="24"/>
        </w:rPr>
        <w:t>ks</w:t>
      </w:r>
      <w:r w:rsidRPr="00EB32C9">
        <w:rPr>
          <w:rFonts w:ascii="Times New Roman" w:hAnsi="Times New Roman" w:cs="Times New Roman"/>
          <w:sz w:val="24"/>
          <w:szCs w:val="24"/>
        </w:rPr>
        <w:t xml:space="preserve"> antud pikaajalise viisa alusel.</w:t>
      </w:r>
      <w:r w:rsidR="0057720F">
        <w:rPr>
          <w:rFonts w:ascii="Times New Roman" w:hAnsi="Times New Roman" w:cs="Times New Roman"/>
          <w:sz w:val="24"/>
          <w:szCs w:val="24"/>
        </w:rPr>
        <w:t>“</w:t>
      </w:r>
      <w:r w:rsidRPr="00EB32C9">
        <w:rPr>
          <w:rFonts w:ascii="Times New Roman" w:hAnsi="Times New Roman" w:cs="Times New Roman"/>
          <w:sz w:val="24"/>
          <w:szCs w:val="24"/>
        </w:rPr>
        <w:t>.</w:t>
      </w:r>
    </w:p>
    <w:p w14:paraId="1ECC8577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8DFED" w14:textId="459A6929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§ 4. Puuetega inimeste sotsiaaltoetuste seaduse </w:t>
      </w:r>
      <w:r w:rsidR="009115E4">
        <w:rPr>
          <w:rFonts w:ascii="Times New Roman" w:hAnsi="Times New Roman" w:cs="Times New Roman"/>
          <w:b/>
          <w:bCs/>
          <w:sz w:val="24"/>
          <w:szCs w:val="24"/>
        </w:rPr>
        <w:t xml:space="preserve">§ 3 </w:t>
      </w:r>
      <w:r w:rsidRPr="00EB32C9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66235BB1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8171E9" w14:textId="506D12EB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Puuetega inimeste sotsiaaltoetuste seaduse § 3 lõige 1 muudetakse ja sõnastatakse järgmiselt:</w:t>
      </w:r>
    </w:p>
    <w:p w14:paraId="01FBE4F8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273C6F" w14:textId="4D0C05E7" w:rsidR="00E4780F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lastRenderedPageBreak/>
        <w:t xml:space="preserve">„(1) Puuetega inimeste sotsiaaltoetusi määratakse ja makstakse </w:t>
      </w:r>
      <w:r w:rsidR="00E4780F" w:rsidRPr="00EB32C9">
        <w:rPr>
          <w:rFonts w:ascii="Times New Roman" w:hAnsi="Times New Roman" w:cs="Times New Roman"/>
          <w:sz w:val="24"/>
          <w:szCs w:val="24"/>
        </w:rPr>
        <w:t>keskmise</w:t>
      </w:r>
      <w:r w:rsidR="00E4780F">
        <w:rPr>
          <w:rFonts w:ascii="Times New Roman" w:hAnsi="Times New Roman" w:cs="Times New Roman"/>
          <w:sz w:val="24"/>
          <w:szCs w:val="24"/>
        </w:rPr>
        <w:t>st</w:t>
      </w:r>
      <w:r w:rsidR="00E4780F" w:rsidRPr="00EB32C9">
        <w:rPr>
          <w:rFonts w:ascii="Times New Roman" w:hAnsi="Times New Roman" w:cs="Times New Roman"/>
          <w:sz w:val="24"/>
          <w:szCs w:val="24"/>
        </w:rPr>
        <w:t>, raske</w:t>
      </w:r>
      <w:r w:rsidR="00E4780F">
        <w:rPr>
          <w:rFonts w:ascii="Times New Roman" w:hAnsi="Times New Roman" w:cs="Times New Roman"/>
          <w:sz w:val="24"/>
          <w:szCs w:val="24"/>
        </w:rPr>
        <w:t>st</w:t>
      </w:r>
      <w:r w:rsidR="00E4780F" w:rsidRPr="00EB32C9">
        <w:rPr>
          <w:rFonts w:ascii="Times New Roman" w:hAnsi="Times New Roman" w:cs="Times New Roman"/>
          <w:sz w:val="24"/>
          <w:szCs w:val="24"/>
        </w:rPr>
        <w:t xml:space="preserve"> või sügava</w:t>
      </w:r>
      <w:r w:rsidR="00E4780F">
        <w:rPr>
          <w:rFonts w:ascii="Times New Roman" w:hAnsi="Times New Roman" w:cs="Times New Roman"/>
          <w:sz w:val="24"/>
          <w:szCs w:val="24"/>
        </w:rPr>
        <w:t>st</w:t>
      </w:r>
      <w:r w:rsidR="00E4780F" w:rsidRPr="00EB32C9">
        <w:rPr>
          <w:rFonts w:ascii="Times New Roman" w:hAnsi="Times New Roman" w:cs="Times New Roman"/>
          <w:sz w:val="24"/>
          <w:szCs w:val="24"/>
        </w:rPr>
        <w:t xml:space="preserve"> puude</w:t>
      </w:r>
      <w:r w:rsidR="00E4780F">
        <w:rPr>
          <w:rFonts w:ascii="Times New Roman" w:hAnsi="Times New Roman" w:cs="Times New Roman"/>
          <w:sz w:val="24"/>
          <w:szCs w:val="24"/>
        </w:rPr>
        <w:t>st</w:t>
      </w:r>
      <w:r w:rsidR="00E4780F" w:rsidRPr="00EB32C9">
        <w:rPr>
          <w:rFonts w:ascii="Times New Roman" w:hAnsi="Times New Roman" w:cs="Times New Roman"/>
          <w:sz w:val="24"/>
          <w:szCs w:val="24"/>
        </w:rPr>
        <w:t xml:space="preserve"> </w:t>
      </w:r>
      <w:r w:rsidR="00E4780F">
        <w:rPr>
          <w:rFonts w:ascii="Times New Roman" w:hAnsi="Times New Roman" w:cs="Times New Roman"/>
          <w:sz w:val="24"/>
          <w:szCs w:val="24"/>
        </w:rPr>
        <w:t xml:space="preserve">tingitud lisakulude hüvitamiseks </w:t>
      </w:r>
      <w:r w:rsidR="00F122EC">
        <w:rPr>
          <w:rFonts w:ascii="Times New Roman" w:hAnsi="Times New Roman" w:cs="Times New Roman"/>
          <w:sz w:val="24"/>
          <w:szCs w:val="24"/>
        </w:rPr>
        <w:t>ning</w:t>
      </w:r>
      <w:r w:rsidR="00E4780F" w:rsidRPr="00EB32C9">
        <w:rPr>
          <w:rFonts w:ascii="Times New Roman" w:hAnsi="Times New Roman" w:cs="Times New Roman"/>
          <w:sz w:val="24"/>
          <w:szCs w:val="24"/>
        </w:rPr>
        <w:t xml:space="preserve"> käesoleva seaduse § 6 lõikes 1</w:t>
      </w:r>
      <w:r w:rsidR="00E4780F" w:rsidRPr="00EB32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4780F">
        <w:rPr>
          <w:rFonts w:ascii="Times New Roman" w:hAnsi="Times New Roman" w:cs="Times New Roman"/>
          <w:sz w:val="24"/>
          <w:szCs w:val="24"/>
        </w:rPr>
        <w:t xml:space="preserve"> </w:t>
      </w:r>
      <w:r w:rsidR="00E4780F" w:rsidRPr="00EB32C9">
        <w:rPr>
          <w:rFonts w:ascii="Times New Roman" w:hAnsi="Times New Roman" w:cs="Times New Roman"/>
          <w:sz w:val="24"/>
          <w:szCs w:val="24"/>
        </w:rPr>
        <w:t xml:space="preserve">sätestatud juhul </w:t>
      </w:r>
      <w:r w:rsidR="00E4780F">
        <w:rPr>
          <w:rFonts w:ascii="Times New Roman" w:hAnsi="Times New Roman" w:cs="Times New Roman"/>
          <w:sz w:val="24"/>
          <w:szCs w:val="24"/>
        </w:rPr>
        <w:t>puude ennetamiseks ja sellest tingitud lisakulude hüvitamiseks järgmistele isikutele:</w:t>
      </w:r>
    </w:p>
    <w:p w14:paraId="198DEF28" w14:textId="1F6602A6" w:rsidR="00E4780F" w:rsidRDefault="00E4780F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</w:t>
      </w:r>
      <w:r w:rsidR="00697620" w:rsidRPr="00EB32C9">
        <w:rPr>
          <w:rFonts w:ascii="Times New Roman" w:hAnsi="Times New Roman" w:cs="Times New Roman"/>
          <w:sz w:val="24"/>
          <w:szCs w:val="24"/>
        </w:rPr>
        <w:t>Eesti alali</w:t>
      </w:r>
      <w:r>
        <w:rPr>
          <w:rFonts w:ascii="Times New Roman" w:hAnsi="Times New Roman" w:cs="Times New Roman"/>
          <w:sz w:val="24"/>
          <w:szCs w:val="24"/>
        </w:rPr>
        <w:t>ne</w:t>
      </w:r>
      <w:r w:rsidR="00697620" w:rsidRPr="00EB32C9">
        <w:rPr>
          <w:rFonts w:ascii="Times New Roman" w:hAnsi="Times New Roman" w:cs="Times New Roman"/>
          <w:sz w:val="24"/>
          <w:szCs w:val="24"/>
        </w:rPr>
        <w:t xml:space="preserve"> elanik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6B2F586" w14:textId="4BD80E07" w:rsidR="00E4780F" w:rsidRDefault="00E4780F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</w:t>
      </w:r>
      <w:r w:rsidR="00697620" w:rsidRPr="00EB32C9">
        <w:rPr>
          <w:rFonts w:ascii="Times New Roman" w:hAnsi="Times New Roman" w:cs="Times New Roman"/>
          <w:sz w:val="24"/>
          <w:szCs w:val="24"/>
        </w:rPr>
        <w:t xml:space="preserve">tähtajalise elamisloa või elamisõiguse alusel Eestis elav </w:t>
      </w:r>
      <w:r w:rsidR="00055A2D">
        <w:rPr>
          <w:rFonts w:ascii="Times New Roman" w:hAnsi="Times New Roman" w:cs="Times New Roman"/>
          <w:sz w:val="24"/>
          <w:szCs w:val="24"/>
        </w:rPr>
        <w:t>välismaala</w:t>
      </w:r>
      <w:r>
        <w:rPr>
          <w:rFonts w:ascii="Times New Roman" w:hAnsi="Times New Roman" w:cs="Times New Roman"/>
          <w:sz w:val="24"/>
          <w:szCs w:val="24"/>
        </w:rPr>
        <w:t>ne;</w:t>
      </w:r>
    </w:p>
    <w:p w14:paraId="378BB22B" w14:textId="616CBC80" w:rsidR="00697620" w:rsidRPr="00EB32C9" w:rsidRDefault="00E4780F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</w:t>
      </w:r>
      <w:r w:rsidR="00697620" w:rsidRPr="00055A2D">
        <w:rPr>
          <w:rFonts w:ascii="Times New Roman" w:hAnsi="Times New Roman" w:cs="Times New Roman"/>
          <w:sz w:val="24"/>
          <w:szCs w:val="24"/>
        </w:rPr>
        <w:t>lühiajalise</w:t>
      </w:r>
      <w:r w:rsidR="00055A2D">
        <w:rPr>
          <w:rFonts w:ascii="Times New Roman" w:hAnsi="Times New Roman" w:cs="Times New Roman"/>
          <w:sz w:val="24"/>
          <w:szCs w:val="24"/>
        </w:rPr>
        <w:t>ks</w:t>
      </w:r>
      <w:r w:rsidR="00697620" w:rsidRPr="00055A2D">
        <w:rPr>
          <w:rFonts w:ascii="Times New Roman" w:hAnsi="Times New Roman" w:cs="Times New Roman"/>
          <w:sz w:val="24"/>
          <w:szCs w:val="24"/>
        </w:rPr>
        <w:t xml:space="preserve"> </w:t>
      </w:r>
      <w:r w:rsidR="00136B25">
        <w:rPr>
          <w:rFonts w:ascii="Times New Roman" w:hAnsi="Times New Roman" w:cs="Times New Roman"/>
          <w:sz w:val="24"/>
          <w:szCs w:val="24"/>
        </w:rPr>
        <w:t xml:space="preserve">Eestis </w:t>
      </w:r>
      <w:r w:rsidR="00697620" w:rsidRPr="00055A2D">
        <w:rPr>
          <w:rFonts w:ascii="Times New Roman" w:hAnsi="Times New Roman" w:cs="Times New Roman"/>
          <w:sz w:val="24"/>
          <w:szCs w:val="24"/>
        </w:rPr>
        <w:t>töötamise</w:t>
      </w:r>
      <w:r w:rsidR="00055A2D">
        <w:rPr>
          <w:rFonts w:ascii="Times New Roman" w:hAnsi="Times New Roman" w:cs="Times New Roman"/>
          <w:sz w:val="24"/>
          <w:szCs w:val="24"/>
        </w:rPr>
        <w:t>ks</w:t>
      </w:r>
      <w:r w:rsidR="00697620" w:rsidRPr="00055A2D">
        <w:rPr>
          <w:rFonts w:ascii="Times New Roman" w:hAnsi="Times New Roman" w:cs="Times New Roman"/>
          <w:sz w:val="24"/>
          <w:szCs w:val="24"/>
        </w:rPr>
        <w:t xml:space="preserve"> antud pikaajalise viisa alusel Eestis viibiv ja töötav </w:t>
      </w:r>
      <w:r w:rsidR="00055A2D">
        <w:rPr>
          <w:rFonts w:ascii="Times New Roman" w:hAnsi="Times New Roman" w:cs="Times New Roman"/>
          <w:sz w:val="24"/>
          <w:szCs w:val="24"/>
        </w:rPr>
        <w:t>välismaala</w:t>
      </w:r>
      <w:r>
        <w:rPr>
          <w:rFonts w:ascii="Times New Roman" w:hAnsi="Times New Roman" w:cs="Times New Roman"/>
          <w:sz w:val="24"/>
          <w:szCs w:val="24"/>
        </w:rPr>
        <w:t>ne.</w:t>
      </w:r>
      <w:r w:rsidR="00697620" w:rsidRPr="00EB32C9">
        <w:rPr>
          <w:rFonts w:ascii="Times New Roman" w:hAnsi="Times New Roman" w:cs="Times New Roman"/>
          <w:sz w:val="24"/>
          <w:szCs w:val="24"/>
        </w:rPr>
        <w:t>“.</w:t>
      </w:r>
    </w:p>
    <w:p w14:paraId="5B08D6AB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04704" w14:textId="3D8EC9E4" w:rsidR="00697620" w:rsidRPr="00EB32C9" w:rsidRDefault="00697620" w:rsidP="009212E3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§ 5. Riikliku pensionikindlustuse seaduse </w:t>
      </w:r>
      <w:r w:rsidR="00365391">
        <w:rPr>
          <w:rFonts w:ascii="Times New Roman" w:hAnsi="Times New Roman" w:cs="Times New Roman"/>
          <w:b/>
          <w:bCs/>
          <w:sz w:val="24"/>
          <w:szCs w:val="24"/>
        </w:rPr>
        <w:t>§ 4 täiendamine</w:t>
      </w:r>
    </w:p>
    <w:p w14:paraId="5A51700B" w14:textId="77777777" w:rsidR="00697620" w:rsidRPr="00EB32C9" w:rsidRDefault="00697620" w:rsidP="009212E3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443F20" w14:textId="403A8755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Riikliku pensionikindlustuse seaduse § 4 lõiget 1 täiendatakse punktiga 2</w:t>
      </w:r>
      <w:r w:rsidRPr="00EB32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B32C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2365C08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57B97" w14:textId="6F1E259D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„2</w:t>
      </w:r>
      <w:r w:rsidRPr="00EB32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B32C9">
        <w:rPr>
          <w:rFonts w:ascii="Times New Roman" w:hAnsi="Times New Roman" w:cs="Times New Roman"/>
          <w:sz w:val="24"/>
          <w:szCs w:val="24"/>
        </w:rPr>
        <w:t>)</w:t>
      </w:r>
      <w:r w:rsidR="00D43D28">
        <w:rPr>
          <w:rFonts w:ascii="Times New Roman" w:hAnsi="Times New Roman" w:cs="Times New Roman"/>
          <w:sz w:val="24"/>
          <w:szCs w:val="24"/>
        </w:rPr>
        <w:t> </w:t>
      </w:r>
      <w:r w:rsidRPr="00EB32C9">
        <w:rPr>
          <w:rFonts w:ascii="Times New Roman" w:hAnsi="Times New Roman" w:cs="Times New Roman"/>
          <w:sz w:val="24"/>
          <w:szCs w:val="24"/>
        </w:rPr>
        <w:t>lühiajalise</w:t>
      </w:r>
      <w:r w:rsidR="00365391">
        <w:rPr>
          <w:rFonts w:ascii="Times New Roman" w:hAnsi="Times New Roman" w:cs="Times New Roman"/>
          <w:sz w:val="24"/>
          <w:szCs w:val="24"/>
        </w:rPr>
        <w:t>ks</w:t>
      </w:r>
      <w:r w:rsidRPr="00EB32C9">
        <w:rPr>
          <w:rFonts w:ascii="Times New Roman" w:hAnsi="Times New Roman" w:cs="Times New Roman"/>
          <w:sz w:val="24"/>
          <w:szCs w:val="24"/>
        </w:rPr>
        <w:t xml:space="preserve"> </w:t>
      </w:r>
      <w:r w:rsidR="00136B25">
        <w:rPr>
          <w:rFonts w:ascii="Times New Roman" w:hAnsi="Times New Roman" w:cs="Times New Roman"/>
          <w:sz w:val="24"/>
          <w:szCs w:val="24"/>
        </w:rPr>
        <w:t xml:space="preserve">Eestis </w:t>
      </w:r>
      <w:r w:rsidRPr="00EB32C9">
        <w:rPr>
          <w:rFonts w:ascii="Times New Roman" w:hAnsi="Times New Roman" w:cs="Times New Roman"/>
          <w:sz w:val="24"/>
          <w:szCs w:val="24"/>
        </w:rPr>
        <w:t>töötamise</w:t>
      </w:r>
      <w:r w:rsidR="00365391">
        <w:rPr>
          <w:rFonts w:ascii="Times New Roman" w:hAnsi="Times New Roman" w:cs="Times New Roman"/>
          <w:sz w:val="24"/>
          <w:szCs w:val="24"/>
        </w:rPr>
        <w:t>ks</w:t>
      </w:r>
      <w:r w:rsidRPr="00EB32C9">
        <w:rPr>
          <w:rFonts w:ascii="Times New Roman" w:hAnsi="Times New Roman" w:cs="Times New Roman"/>
          <w:sz w:val="24"/>
          <w:szCs w:val="24"/>
        </w:rPr>
        <w:t xml:space="preserve"> antud pikaajalise viisa alusel Eestis viibivale ja töötavale </w:t>
      </w:r>
      <w:r w:rsidR="00365391">
        <w:rPr>
          <w:rFonts w:ascii="Times New Roman" w:hAnsi="Times New Roman" w:cs="Times New Roman"/>
          <w:sz w:val="24"/>
          <w:szCs w:val="24"/>
        </w:rPr>
        <w:t>välismaalasele</w:t>
      </w:r>
      <w:r w:rsidRPr="00EB32C9">
        <w:rPr>
          <w:rFonts w:ascii="Times New Roman" w:hAnsi="Times New Roman" w:cs="Times New Roman"/>
          <w:sz w:val="24"/>
          <w:szCs w:val="24"/>
        </w:rPr>
        <w:t>;“.</w:t>
      </w:r>
    </w:p>
    <w:p w14:paraId="38134FA5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351CB" w14:textId="610EAC28" w:rsidR="00697620" w:rsidRPr="00EB32C9" w:rsidRDefault="00697620" w:rsidP="009212E3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§ 6. Sotsiaalmaksuseaduse </w:t>
      </w:r>
      <w:r w:rsidR="00365391">
        <w:rPr>
          <w:rFonts w:ascii="Times New Roman" w:hAnsi="Times New Roman" w:cs="Times New Roman"/>
          <w:b/>
          <w:bCs/>
          <w:sz w:val="24"/>
          <w:szCs w:val="24"/>
        </w:rPr>
        <w:t xml:space="preserve">§ 6 </w:t>
      </w:r>
      <w:r w:rsidR="003E239E">
        <w:rPr>
          <w:rFonts w:ascii="Times New Roman" w:hAnsi="Times New Roman" w:cs="Times New Roman"/>
          <w:b/>
          <w:bCs/>
          <w:sz w:val="24"/>
          <w:szCs w:val="24"/>
        </w:rPr>
        <w:t>täiendamine</w:t>
      </w:r>
    </w:p>
    <w:p w14:paraId="46C5C551" w14:textId="77777777" w:rsidR="00697620" w:rsidRPr="00EB32C9" w:rsidRDefault="00697620" w:rsidP="009212E3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F95D6" w14:textId="4844FFAD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Sotsiaalmaksuseaduse</w:t>
      </w: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sz w:val="24"/>
          <w:szCs w:val="24"/>
        </w:rPr>
        <w:t xml:space="preserve">§ 6 lõike 1 punkti 5 </w:t>
      </w:r>
      <w:r w:rsidR="00D91536">
        <w:rPr>
          <w:rFonts w:ascii="Times New Roman" w:hAnsi="Times New Roman" w:cs="Times New Roman"/>
          <w:sz w:val="24"/>
          <w:szCs w:val="24"/>
        </w:rPr>
        <w:t>täiendatakse pärast</w:t>
      </w:r>
      <w:r w:rsidR="00D91536" w:rsidRPr="00EB32C9">
        <w:rPr>
          <w:rFonts w:ascii="Times New Roman" w:hAnsi="Times New Roman" w:cs="Times New Roman"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sz w:val="24"/>
          <w:szCs w:val="24"/>
        </w:rPr>
        <w:t>sõna „</w:t>
      </w:r>
      <w:r w:rsidR="00D91536">
        <w:rPr>
          <w:rFonts w:ascii="Times New Roman" w:hAnsi="Times New Roman" w:cs="Times New Roman"/>
          <w:sz w:val="24"/>
          <w:szCs w:val="24"/>
        </w:rPr>
        <w:t>isik</w:t>
      </w:r>
      <w:r w:rsidRPr="00EB32C9">
        <w:rPr>
          <w:rFonts w:ascii="Times New Roman" w:hAnsi="Times New Roman" w:cs="Times New Roman"/>
          <w:sz w:val="24"/>
          <w:szCs w:val="24"/>
        </w:rPr>
        <w:t xml:space="preserve">“ </w:t>
      </w:r>
      <w:r w:rsidR="003A392E">
        <w:rPr>
          <w:rFonts w:ascii="Times New Roman" w:hAnsi="Times New Roman" w:cs="Times New Roman"/>
          <w:sz w:val="24"/>
          <w:szCs w:val="24"/>
        </w:rPr>
        <w:t>sõnadega</w:t>
      </w:r>
      <w:r w:rsidRPr="00EB32C9">
        <w:rPr>
          <w:rFonts w:ascii="Times New Roman" w:hAnsi="Times New Roman" w:cs="Times New Roman"/>
          <w:sz w:val="24"/>
          <w:szCs w:val="24"/>
        </w:rPr>
        <w:t xml:space="preserve"> „,</w:t>
      </w:r>
      <w:r w:rsidR="00365391">
        <w:rPr>
          <w:rFonts w:ascii="Times New Roman" w:hAnsi="Times New Roman" w:cs="Times New Roman"/>
          <w:sz w:val="24"/>
          <w:szCs w:val="24"/>
        </w:rPr>
        <w:t> </w:t>
      </w:r>
      <w:r w:rsidRPr="00EB32C9">
        <w:rPr>
          <w:rFonts w:ascii="Times New Roman" w:hAnsi="Times New Roman" w:cs="Times New Roman"/>
          <w:sz w:val="24"/>
          <w:szCs w:val="24"/>
        </w:rPr>
        <w:t xml:space="preserve">välja arvatud </w:t>
      </w:r>
      <w:r w:rsidR="009212E3" w:rsidRPr="00DB6C48">
        <w:rPr>
          <w:rFonts w:ascii="Times New Roman" w:hAnsi="Times New Roman" w:cs="Times New Roman"/>
          <w:sz w:val="24"/>
          <w:szCs w:val="24"/>
        </w:rPr>
        <w:t>lühiajaliseks Eestis töötamiseks antud pikaajalise viisa alusel Eestis viibiv ja töötav välismaalane</w:t>
      </w:r>
      <w:r w:rsidRPr="00EB32C9">
        <w:rPr>
          <w:rFonts w:ascii="Times New Roman" w:hAnsi="Times New Roman" w:cs="Times New Roman"/>
          <w:sz w:val="24"/>
          <w:szCs w:val="24"/>
        </w:rPr>
        <w:t>,“.</w:t>
      </w:r>
    </w:p>
    <w:p w14:paraId="3893EB50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B73B39" w14:textId="0D5987E0" w:rsidR="00697620" w:rsidRPr="00EB32C9" w:rsidRDefault="00697620" w:rsidP="009212E3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§ 7. Töötuskindlustuse seaduse </w:t>
      </w:r>
      <w:r w:rsidR="00EF79E4">
        <w:rPr>
          <w:rFonts w:ascii="Times New Roman" w:hAnsi="Times New Roman" w:cs="Times New Roman"/>
          <w:b/>
          <w:bCs/>
          <w:sz w:val="24"/>
          <w:szCs w:val="24"/>
        </w:rPr>
        <w:t>§ 35 täiendamine</w:t>
      </w:r>
    </w:p>
    <w:p w14:paraId="1967C769" w14:textId="77777777" w:rsidR="00697620" w:rsidRPr="00EB32C9" w:rsidRDefault="00697620" w:rsidP="009212E3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551D9" w14:textId="05CB7CA4" w:rsidR="009E42A7" w:rsidRDefault="00697620" w:rsidP="009E42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Töötuskindlustuse seaduse</w:t>
      </w: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sz w:val="24"/>
          <w:szCs w:val="24"/>
        </w:rPr>
        <w:t xml:space="preserve">§ 35 lõike 4 punkti 2 täiendatakse pärast </w:t>
      </w:r>
      <w:r w:rsidR="00EF79E4">
        <w:rPr>
          <w:rFonts w:ascii="Times New Roman" w:hAnsi="Times New Roman" w:cs="Times New Roman"/>
          <w:sz w:val="24"/>
          <w:szCs w:val="24"/>
        </w:rPr>
        <w:t>sõnu</w:t>
      </w:r>
      <w:r w:rsidR="00EF79E4" w:rsidRPr="00EB32C9">
        <w:rPr>
          <w:rFonts w:ascii="Times New Roman" w:hAnsi="Times New Roman" w:cs="Times New Roman"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sz w:val="24"/>
          <w:szCs w:val="24"/>
        </w:rPr>
        <w:t>„-õiguse</w:t>
      </w:r>
      <w:r w:rsidR="00EF79E4">
        <w:rPr>
          <w:rFonts w:ascii="Times New Roman" w:hAnsi="Times New Roman" w:cs="Times New Roman"/>
          <w:sz w:val="24"/>
          <w:szCs w:val="24"/>
        </w:rPr>
        <w:t xml:space="preserve"> andmed</w:t>
      </w:r>
      <w:r w:rsidRPr="00EB32C9">
        <w:rPr>
          <w:rFonts w:ascii="Times New Roman" w:hAnsi="Times New Roman" w:cs="Times New Roman"/>
          <w:sz w:val="24"/>
          <w:szCs w:val="24"/>
        </w:rPr>
        <w:t>“ sõnadega „</w:t>
      </w:r>
      <w:r w:rsidR="00EF79E4">
        <w:rPr>
          <w:rFonts w:ascii="Times New Roman" w:hAnsi="Times New Roman" w:cs="Times New Roman"/>
          <w:sz w:val="24"/>
          <w:szCs w:val="24"/>
        </w:rPr>
        <w:t>, </w:t>
      </w:r>
      <w:r w:rsidRPr="00EB32C9">
        <w:rPr>
          <w:rFonts w:ascii="Times New Roman" w:hAnsi="Times New Roman" w:cs="Times New Roman"/>
          <w:sz w:val="24"/>
          <w:szCs w:val="24"/>
        </w:rPr>
        <w:t>lühiajalise</w:t>
      </w:r>
      <w:r w:rsidR="00EF79E4">
        <w:rPr>
          <w:rFonts w:ascii="Times New Roman" w:hAnsi="Times New Roman" w:cs="Times New Roman"/>
          <w:sz w:val="24"/>
          <w:szCs w:val="24"/>
        </w:rPr>
        <w:t>ks</w:t>
      </w:r>
      <w:r w:rsidR="00136B25">
        <w:rPr>
          <w:rFonts w:ascii="Times New Roman" w:hAnsi="Times New Roman" w:cs="Times New Roman"/>
          <w:sz w:val="24"/>
          <w:szCs w:val="24"/>
        </w:rPr>
        <w:t xml:space="preserve"> Eestis</w:t>
      </w:r>
      <w:r w:rsidRPr="00EB32C9">
        <w:rPr>
          <w:rFonts w:ascii="Times New Roman" w:hAnsi="Times New Roman" w:cs="Times New Roman"/>
          <w:sz w:val="24"/>
          <w:szCs w:val="24"/>
        </w:rPr>
        <w:t xml:space="preserve"> töötamise</w:t>
      </w:r>
      <w:r w:rsidR="00EF79E4">
        <w:rPr>
          <w:rFonts w:ascii="Times New Roman" w:hAnsi="Times New Roman" w:cs="Times New Roman"/>
          <w:sz w:val="24"/>
          <w:szCs w:val="24"/>
        </w:rPr>
        <w:t>ks</w:t>
      </w:r>
      <w:r w:rsidRPr="00EB32C9">
        <w:rPr>
          <w:rFonts w:ascii="Times New Roman" w:hAnsi="Times New Roman" w:cs="Times New Roman"/>
          <w:sz w:val="24"/>
          <w:szCs w:val="24"/>
        </w:rPr>
        <w:t xml:space="preserve"> antud pikaajalise viisa</w:t>
      </w:r>
      <w:r w:rsidR="00EF79E4">
        <w:rPr>
          <w:rFonts w:ascii="Times New Roman" w:hAnsi="Times New Roman" w:cs="Times New Roman"/>
          <w:sz w:val="24"/>
          <w:szCs w:val="24"/>
        </w:rPr>
        <w:t xml:space="preserve"> andmed</w:t>
      </w:r>
      <w:r w:rsidRPr="00EB32C9">
        <w:rPr>
          <w:rFonts w:ascii="Times New Roman" w:hAnsi="Times New Roman" w:cs="Times New Roman"/>
          <w:sz w:val="24"/>
          <w:szCs w:val="24"/>
        </w:rPr>
        <w:t>“.</w:t>
      </w:r>
    </w:p>
    <w:p w14:paraId="386CFF82" w14:textId="0F0CB413" w:rsidR="00697620" w:rsidRPr="009E42A7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2FC7C" w14:textId="757F1A8F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B5E0A" w:rsidRPr="00EB32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. Töövõimetoetuse seaduse </w:t>
      </w:r>
      <w:r w:rsidR="00226026">
        <w:rPr>
          <w:rFonts w:ascii="Times New Roman" w:hAnsi="Times New Roman" w:cs="Times New Roman"/>
          <w:b/>
          <w:bCs/>
          <w:sz w:val="24"/>
          <w:szCs w:val="24"/>
        </w:rPr>
        <w:t>täiendamine</w:t>
      </w:r>
    </w:p>
    <w:p w14:paraId="49ED0E38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746C6" w14:textId="7B4D72FF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 xml:space="preserve">Töövõimetoetuse seaduses tehakse järgmised </w:t>
      </w:r>
      <w:r w:rsidR="00226026">
        <w:rPr>
          <w:rFonts w:ascii="Times New Roman" w:hAnsi="Times New Roman" w:cs="Times New Roman"/>
          <w:sz w:val="24"/>
          <w:szCs w:val="24"/>
        </w:rPr>
        <w:t>täiendused</w:t>
      </w:r>
      <w:r w:rsidRPr="00EB32C9">
        <w:rPr>
          <w:rFonts w:ascii="Times New Roman" w:hAnsi="Times New Roman" w:cs="Times New Roman"/>
          <w:sz w:val="24"/>
          <w:szCs w:val="24"/>
        </w:rPr>
        <w:t>:</w:t>
      </w:r>
    </w:p>
    <w:p w14:paraId="1772D7E6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14E59" w14:textId="79859B52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EB32C9">
        <w:rPr>
          <w:rFonts w:ascii="Times New Roman" w:hAnsi="Times New Roman" w:cs="Times New Roman"/>
          <w:sz w:val="24"/>
          <w:szCs w:val="24"/>
        </w:rPr>
        <w:t xml:space="preserve"> paragrahvi 2 lõiget 1 täiendatakse punktiga </w:t>
      </w:r>
      <w:r w:rsidR="005146A6">
        <w:rPr>
          <w:rFonts w:ascii="Times New Roman" w:hAnsi="Times New Roman" w:cs="Times New Roman"/>
          <w:sz w:val="24"/>
          <w:szCs w:val="24"/>
        </w:rPr>
        <w:t>2</w:t>
      </w:r>
      <w:r w:rsidR="005146A6" w:rsidRPr="005146A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146A6">
        <w:rPr>
          <w:rFonts w:ascii="Times New Roman" w:hAnsi="Times New Roman" w:cs="Times New Roman"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17B7843A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585B04" w14:textId="1A116AE3" w:rsidR="00697620" w:rsidRPr="00EB32C9" w:rsidRDefault="001B5E0A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„</w:t>
      </w:r>
      <w:r w:rsidR="005146A6">
        <w:rPr>
          <w:rFonts w:ascii="Times New Roman" w:hAnsi="Times New Roman" w:cs="Times New Roman"/>
          <w:sz w:val="24"/>
          <w:szCs w:val="24"/>
        </w:rPr>
        <w:t>2</w:t>
      </w:r>
      <w:r w:rsidR="005146A6" w:rsidRPr="005146A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97620" w:rsidRPr="00EB32C9">
        <w:rPr>
          <w:rFonts w:ascii="Times New Roman" w:hAnsi="Times New Roman" w:cs="Times New Roman"/>
          <w:sz w:val="24"/>
          <w:szCs w:val="24"/>
        </w:rPr>
        <w:t>)</w:t>
      </w:r>
      <w:r w:rsidR="00D43D28">
        <w:rPr>
          <w:rFonts w:ascii="Times New Roman" w:hAnsi="Times New Roman" w:cs="Times New Roman"/>
          <w:sz w:val="24"/>
          <w:szCs w:val="24"/>
        </w:rPr>
        <w:t> </w:t>
      </w:r>
      <w:r w:rsidR="00697620" w:rsidRPr="00EB32C9">
        <w:rPr>
          <w:rFonts w:ascii="Times New Roman" w:hAnsi="Times New Roman" w:cs="Times New Roman"/>
          <w:sz w:val="24"/>
          <w:szCs w:val="24"/>
        </w:rPr>
        <w:t>lühiajalise</w:t>
      </w:r>
      <w:r w:rsidR="00226026">
        <w:rPr>
          <w:rFonts w:ascii="Times New Roman" w:hAnsi="Times New Roman" w:cs="Times New Roman"/>
          <w:sz w:val="24"/>
          <w:szCs w:val="24"/>
        </w:rPr>
        <w:t>ks</w:t>
      </w:r>
      <w:r w:rsidR="00697620" w:rsidRPr="00EB32C9">
        <w:rPr>
          <w:rFonts w:ascii="Times New Roman" w:hAnsi="Times New Roman" w:cs="Times New Roman"/>
          <w:sz w:val="24"/>
          <w:szCs w:val="24"/>
        </w:rPr>
        <w:t xml:space="preserve"> </w:t>
      </w:r>
      <w:r w:rsidR="00136B25">
        <w:rPr>
          <w:rFonts w:ascii="Times New Roman" w:hAnsi="Times New Roman" w:cs="Times New Roman"/>
          <w:sz w:val="24"/>
          <w:szCs w:val="24"/>
        </w:rPr>
        <w:t xml:space="preserve">Eestis </w:t>
      </w:r>
      <w:r w:rsidR="00697620" w:rsidRPr="00EB32C9">
        <w:rPr>
          <w:rFonts w:ascii="Times New Roman" w:hAnsi="Times New Roman" w:cs="Times New Roman"/>
          <w:sz w:val="24"/>
          <w:szCs w:val="24"/>
        </w:rPr>
        <w:t>töötamise</w:t>
      </w:r>
      <w:r w:rsidR="00226026">
        <w:rPr>
          <w:rFonts w:ascii="Times New Roman" w:hAnsi="Times New Roman" w:cs="Times New Roman"/>
          <w:sz w:val="24"/>
          <w:szCs w:val="24"/>
        </w:rPr>
        <w:t>ks</w:t>
      </w:r>
      <w:r w:rsidR="00697620" w:rsidRPr="00EB32C9">
        <w:rPr>
          <w:rFonts w:ascii="Times New Roman" w:hAnsi="Times New Roman" w:cs="Times New Roman"/>
          <w:sz w:val="24"/>
          <w:szCs w:val="24"/>
        </w:rPr>
        <w:t xml:space="preserve"> antud pikaajalise viisa alusel Eestis viibiv ja töötav </w:t>
      </w:r>
      <w:r w:rsidR="00226026">
        <w:rPr>
          <w:rFonts w:ascii="Times New Roman" w:hAnsi="Times New Roman" w:cs="Times New Roman"/>
          <w:sz w:val="24"/>
          <w:szCs w:val="24"/>
        </w:rPr>
        <w:t>välismaalane</w:t>
      </w:r>
      <w:r w:rsidR="00521ECC">
        <w:rPr>
          <w:rFonts w:ascii="Times New Roman" w:hAnsi="Times New Roman" w:cs="Times New Roman"/>
          <w:sz w:val="24"/>
          <w:szCs w:val="24"/>
        </w:rPr>
        <w:t>;</w:t>
      </w:r>
      <w:r w:rsidRPr="00EB32C9">
        <w:rPr>
          <w:rFonts w:ascii="Times New Roman" w:hAnsi="Times New Roman" w:cs="Times New Roman"/>
          <w:sz w:val="24"/>
          <w:szCs w:val="24"/>
        </w:rPr>
        <w:t>“</w:t>
      </w:r>
      <w:r w:rsidR="00697620" w:rsidRPr="00EB32C9">
        <w:rPr>
          <w:rFonts w:ascii="Times New Roman" w:hAnsi="Times New Roman" w:cs="Times New Roman"/>
          <w:sz w:val="24"/>
          <w:szCs w:val="24"/>
        </w:rPr>
        <w:t>;</w:t>
      </w:r>
    </w:p>
    <w:p w14:paraId="507B686E" w14:textId="77777777" w:rsidR="001B5E0A" w:rsidRPr="00EB32C9" w:rsidRDefault="001B5E0A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A8A044" w14:textId="77777777" w:rsidR="00697620" w:rsidRPr="00EB32C9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EB32C9">
        <w:rPr>
          <w:rFonts w:ascii="Times New Roman" w:hAnsi="Times New Roman" w:cs="Times New Roman"/>
          <w:sz w:val="24"/>
          <w:szCs w:val="24"/>
        </w:rPr>
        <w:t xml:space="preserve"> paragrahvi 12 täiendatakse lõikega 2</w:t>
      </w:r>
      <w:r w:rsidRPr="00EB32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B32C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365179CC" w14:textId="77777777" w:rsidR="001B5E0A" w:rsidRPr="00EB32C9" w:rsidRDefault="001B5E0A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B7E3C" w14:textId="2185C38B" w:rsidR="00D74B3A" w:rsidRDefault="00697620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sz w:val="24"/>
          <w:szCs w:val="24"/>
        </w:rPr>
        <w:t>„(2</w:t>
      </w:r>
      <w:r w:rsidRPr="00EB32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B32C9">
        <w:rPr>
          <w:rFonts w:ascii="Times New Roman" w:hAnsi="Times New Roman" w:cs="Times New Roman"/>
          <w:sz w:val="24"/>
          <w:szCs w:val="24"/>
        </w:rPr>
        <w:t>)</w:t>
      </w:r>
      <w:r w:rsidR="00D74B3A">
        <w:rPr>
          <w:rFonts w:ascii="Times New Roman" w:hAnsi="Times New Roman" w:cs="Times New Roman"/>
          <w:sz w:val="24"/>
          <w:szCs w:val="24"/>
        </w:rPr>
        <w:t xml:space="preserve"> Lühiajaliseks </w:t>
      </w:r>
      <w:r w:rsidR="00136B25">
        <w:rPr>
          <w:rFonts w:ascii="Times New Roman" w:hAnsi="Times New Roman" w:cs="Times New Roman"/>
          <w:sz w:val="24"/>
          <w:szCs w:val="24"/>
        </w:rPr>
        <w:t xml:space="preserve">Eestis </w:t>
      </w:r>
      <w:r w:rsidR="00D74B3A">
        <w:rPr>
          <w:rFonts w:ascii="Times New Roman" w:hAnsi="Times New Roman" w:cs="Times New Roman"/>
          <w:sz w:val="24"/>
          <w:szCs w:val="24"/>
        </w:rPr>
        <w:t>töötamiseks antud pikaajalise viisa alusel Eestis viibival ja töötaval välismaalasel</w:t>
      </w:r>
      <w:r w:rsidRPr="00EB32C9">
        <w:rPr>
          <w:rFonts w:ascii="Times New Roman" w:hAnsi="Times New Roman" w:cs="Times New Roman"/>
          <w:sz w:val="24"/>
          <w:szCs w:val="24"/>
        </w:rPr>
        <w:t xml:space="preserve"> on õigus töövõimetoetusele, kui ta töötab </w:t>
      </w:r>
      <w:r w:rsidR="00D74B3A">
        <w:rPr>
          <w:rFonts w:ascii="Times New Roman" w:hAnsi="Times New Roman" w:cs="Times New Roman"/>
          <w:sz w:val="24"/>
          <w:szCs w:val="24"/>
        </w:rPr>
        <w:t>järgmise lepingu alusel:</w:t>
      </w:r>
    </w:p>
    <w:p w14:paraId="3C16C561" w14:textId="77777777" w:rsidR="00D74B3A" w:rsidRDefault="00D74B3A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97620" w:rsidRPr="00EB32C9">
        <w:rPr>
          <w:rFonts w:ascii="Times New Roman" w:hAnsi="Times New Roman" w:cs="Times New Roman"/>
          <w:sz w:val="24"/>
          <w:szCs w:val="24"/>
        </w:rPr>
        <w:t>tööleping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97EBE23" w14:textId="01875C1A" w:rsidR="00D74B3A" w:rsidRDefault="00D74B3A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697620" w:rsidRPr="00EB32C9">
        <w:rPr>
          <w:rFonts w:ascii="Times New Roman" w:hAnsi="Times New Roman" w:cs="Times New Roman"/>
          <w:sz w:val="24"/>
          <w:szCs w:val="24"/>
        </w:rPr>
        <w:t xml:space="preserve"> töövõtuleping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BC76E5B" w14:textId="40E5048C" w:rsidR="00D74B3A" w:rsidRDefault="00D74B3A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697620" w:rsidRPr="00EB32C9">
        <w:rPr>
          <w:rFonts w:ascii="Times New Roman" w:hAnsi="Times New Roman" w:cs="Times New Roman"/>
          <w:sz w:val="24"/>
          <w:szCs w:val="24"/>
        </w:rPr>
        <w:t xml:space="preserve"> käsundusleping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E191542" w14:textId="41FAAD74" w:rsidR="00697620" w:rsidRPr="00EB32C9" w:rsidRDefault="00D74B3A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697620" w:rsidRPr="00EB32C9">
        <w:rPr>
          <w:rFonts w:ascii="Times New Roman" w:hAnsi="Times New Roman" w:cs="Times New Roman"/>
          <w:sz w:val="24"/>
          <w:szCs w:val="24"/>
        </w:rPr>
        <w:t xml:space="preserve"> teenuse osutamiseks sõlmitud </w:t>
      </w:r>
      <w:r w:rsidR="00C60EC9" w:rsidRPr="00EB32C9">
        <w:rPr>
          <w:rFonts w:ascii="Times New Roman" w:hAnsi="Times New Roman" w:cs="Times New Roman"/>
          <w:sz w:val="24"/>
          <w:szCs w:val="24"/>
        </w:rPr>
        <w:t xml:space="preserve">muu </w:t>
      </w:r>
      <w:r w:rsidR="00697620" w:rsidRPr="00EB32C9">
        <w:rPr>
          <w:rFonts w:ascii="Times New Roman" w:hAnsi="Times New Roman" w:cs="Times New Roman"/>
          <w:sz w:val="24"/>
          <w:szCs w:val="24"/>
        </w:rPr>
        <w:t>võlaõiguslik leping.</w:t>
      </w:r>
      <w:r w:rsidR="001B5E0A" w:rsidRPr="00EB32C9">
        <w:rPr>
          <w:rFonts w:ascii="Times New Roman" w:hAnsi="Times New Roman" w:cs="Times New Roman"/>
          <w:sz w:val="24"/>
          <w:szCs w:val="24"/>
        </w:rPr>
        <w:t>“</w:t>
      </w:r>
      <w:r w:rsidR="00697620" w:rsidRPr="00EB32C9">
        <w:rPr>
          <w:rFonts w:ascii="Times New Roman" w:hAnsi="Times New Roman" w:cs="Times New Roman"/>
          <w:sz w:val="24"/>
          <w:szCs w:val="24"/>
        </w:rPr>
        <w:t>.</w:t>
      </w:r>
    </w:p>
    <w:p w14:paraId="7CE4C0A5" w14:textId="0BDDE8B5" w:rsidR="006300E3" w:rsidRPr="00EB32C9" w:rsidRDefault="006300E3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7E2D8" w14:textId="55986501" w:rsidR="00711755" w:rsidRPr="00EB32C9" w:rsidRDefault="006300E3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>§ 9</w:t>
      </w:r>
      <w:r w:rsidRPr="00EB32C9">
        <w:rPr>
          <w:rFonts w:ascii="Times New Roman" w:hAnsi="Times New Roman" w:cs="Times New Roman"/>
          <w:sz w:val="24"/>
          <w:szCs w:val="24"/>
        </w:rPr>
        <w:t xml:space="preserve">. </w:t>
      </w:r>
      <w:r w:rsidR="00711755" w:rsidRPr="00EB32C9">
        <w:rPr>
          <w:rFonts w:ascii="Times New Roman" w:hAnsi="Times New Roman" w:cs="Times New Roman"/>
          <w:b/>
          <w:bCs/>
          <w:sz w:val="24"/>
          <w:szCs w:val="24"/>
        </w:rPr>
        <w:t>Seaduse jõustumine</w:t>
      </w:r>
    </w:p>
    <w:p w14:paraId="4D703A2F" w14:textId="77777777" w:rsidR="00711755" w:rsidRPr="00EB32C9" w:rsidRDefault="00711755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60842" w14:textId="3900EB5B" w:rsidR="006300E3" w:rsidRPr="00697620" w:rsidRDefault="00711755" w:rsidP="00697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color w:val="00000A"/>
          <w:sz w:val="24"/>
          <w:szCs w:val="24"/>
        </w:rPr>
        <w:t>Käesolev s</w:t>
      </w:r>
      <w:r w:rsidR="006300E3" w:rsidRPr="00EB32C9">
        <w:rPr>
          <w:rFonts w:ascii="Times New Roman" w:hAnsi="Times New Roman" w:cs="Times New Roman"/>
          <w:color w:val="00000A"/>
          <w:sz w:val="24"/>
          <w:szCs w:val="24"/>
        </w:rPr>
        <w:t xml:space="preserve">eadus jõustub </w:t>
      </w:r>
      <w:r w:rsidRPr="00EB32C9">
        <w:rPr>
          <w:rFonts w:ascii="Times New Roman" w:hAnsi="Times New Roman" w:cs="Times New Roman"/>
          <w:color w:val="00000A"/>
          <w:sz w:val="24"/>
          <w:szCs w:val="24"/>
        </w:rPr>
        <w:t xml:space="preserve">2026. aasta </w:t>
      </w:r>
      <w:r w:rsidR="006300E3" w:rsidRPr="00EB32C9">
        <w:rPr>
          <w:rFonts w:ascii="Times New Roman" w:hAnsi="Times New Roman" w:cs="Times New Roman"/>
          <w:color w:val="00000A"/>
          <w:sz w:val="24"/>
          <w:szCs w:val="24"/>
        </w:rPr>
        <w:t>22. mail</w:t>
      </w:r>
      <w:r w:rsidRPr="00EB32C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107371CD" w14:textId="77777777" w:rsidR="00051ECE" w:rsidRPr="00C63562" w:rsidRDefault="00051ECE" w:rsidP="00EE2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B0639" w14:textId="77777777" w:rsidR="00417655" w:rsidRDefault="00417655" w:rsidP="00BA0C0D">
      <w:pPr>
        <w:spacing w:after="0" w:line="240" w:lineRule="auto"/>
        <w:jc w:val="both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</w:p>
    <w:p w14:paraId="39C07068" w14:textId="77777777" w:rsidR="006300E3" w:rsidRDefault="006300E3" w:rsidP="00BA0C0D">
      <w:pPr>
        <w:spacing w:after="0" w:line="240" w:lineRule="auto"/>
        <w:jc w:val="both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</w:p>
    <w:p w14:paraId="78447DE3" w14:textId="77777777" w:rsidR="00417655" w:rsidRPr="00417655" w:rsidRDefault="00417655" w:rsidP="00C01377">
      <w:pPr>
        <w:keepNext/>
        <w:suppressAutoHyphens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41765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Lauri Hussar</w:t>
      </w:r>
    </w:p>
    <w:p w14:paraId="769E63D9" w14:textId="77777777" w:rsidR="00417655" w:rsidRPr="00417655" w:rsidRDefault="00417655" w:rsidP="00BA0C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41765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Riigikogu esimees</w:t>
      </w:r>
    </w:p>
    <w:p w14:paraId="35697BBC" w14:textId="77777777" w:rsidR="00417655" w:rsidRPr="00417655" w:rsidRDefault="00417655" w:rsidP="00BA0C0D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2ABCB789" w14:textId="4CEB42A8" w:rsidR="00417655" w:rsidRPr="00417655" w:rsidRDefault="00417655" w:rsidP="00BA0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55">
        <w:rPr>
          <w:rFonts w:ascii="Times New Roman" w:eastAsia="Times New Roman" w:hAnsi="Times New Roman" w:cs="Times New Roman"/>
          <w:sz w:val="24"/>
          <w:szCs w:val="24"/>
        </w:rPr>
        <w:t xml:space="preserve">Tallinn, ……………… </w:t>
      </w:r>
      <w:r w:rsidRPr="0046324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C35EC" w:rsidRPr="0046324C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4D9CD40" w14:textId="77777777" w:rsidR="00417655" w:rsidRPr="00417655" w:rsidRDefault="00417655" w:rsidP="00BA0C0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3649F20" w14:textId="71614504" w:rsidR="007757C6" w:rsidRDefault="00417655" w:rsidP="00C01377">
      <w:pPr>
        <w:widowControl w:val="0"/>
        <w:pBdr>
          <w:top w:val="single" w:sz="4" w:space="1" w:color="auto"/>
        </w:pBd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41765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……………… </w:t>
      </w:r>
      <w:r w:rsidRPr="0046324C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202</w:t>
      </w:r>
      <w:r w:rsidR="00DC35EC" w:rsidRPr="0046324C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5</w:t>
      </w:r>
    </w:p>
    <w:sectPr w:rsidR="007757C6" w:rsidSect="002E1612">
      <w:footerReference w:type="default" r:id="rId15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ia Sults - JUSTDIGI" w:date="2025-08-21T15:53:00Z" w:initials="MS">
    <w:p w14:paraId="78E98350" w14:textId="77777777" w:rsidR="00A75803" w:rsidRDefault="00A75803" w:rsidP="00A75803">
      <w:pPr>
        <w:pStyle w:val="Kommentaaritekst"/>
      </w:pPr>
      <w:r>
        <w:rPr>
          <w:rStyle w:val="Kommentaariviide"/>
        </w:rPr>
        <w:annotationRef/>
      </w:r>
      <w:r>
        <w:t xml:space="preserve">Vt HÕNTE käsiraamatu lk 100 (p 3 näide). </w:t>
      </w:r>
    </w:p>
  </w:comment>
  <w:comment w:id="4" w:author="Maria Sults - JUSTDIGI" w:date="2025-08-25T10:40:00Z" w:initials="MS">
    <w:p w14:paraId="3119720D" w14:textId="77777777" w:rsidR="00BD6090" w:rsidRDefault="00BD6090" w:rsidP="00BD6090">
      <w:pPr>
        <w:pStyle w:val="Kommentaaritekst"/>
      </w:pPr>
      <w:r>
        <w:rPr>
          <w:rStyle w:val="Kommentaariviide"/>
        </w:rPr>
        <w:annotationRef/>
      </w:r>
      <w:r>
        <w:rPr>
          <w:color w:val="0061AA"/>
          <w:highlight w:val="white"/>
        </w:rPr>
        <w:t> </w:t>
      </w:r>
      <w:hyperlink r:id="rId1" w:anchor="para118" w:history="1">
        <w:r w:rsidRPr="00612E5D">
          <w:rPr>
            <w:rStyle w:val="Hperlink"/>
            <w:highlight w:val="white"/>
          </w:rPr>
          <w:t xml:space="preserve">See punkt on kehtetu: </w:t>
        </w:r>
      </w:hyperlink>
      <w:r>
        <w:rPr>
          <w:color w:val="202020"/>
          <w:highlight w:val="white"/>
        </w:rPr>
        <w:t>6) [kehtetu - </w:t>
      </w:r>
      <w:hyperlink r:id="rId2" w:history="1">
        <w:r w:rsidRPr="00612E5D">
          <w:rPr>
            <w:rStyle w:val="Hperlink"/>
            <w:highlight w:val="white"/>
          </w:rPr>
          <w:t>RT I, 29.06.2012, 5</w:t>
        </w:r>
      </w:hyperlink>
      <w:r>
        <w:rPr>
          <w:color w:val="202020"/>
          <w:highlight w:val="white"/>
        </w:rPr>
        <w:t> - jõust. 01.07.2012]</w:t>
      </w:r>
      <w:r>
        <w:t xml:space="preserve"> </w:t>
      </w:r>
    </w:p>
  </w:comment>
  <w:comment w:id="24" w:author="Maria Sults - JUSTDIGI" w:date="2025-08-25T11:47:00Z" w:initials="MS">
    <w:p w14:paraId="7BFEF451" w14:textId="77777777" w:rsidR="00474666" w:rsidRDefault="00BD51EC" w:rsidP="00474666">
      <w:pPr>
        <w:pStyle w:val="Kommentaaritekst"/>
      </w:pPr>
      <w:r>
        <w:rPr>
          <w:rStyle w:val="Kommentaariviide"/>
        </w:rPr>
        <w:annotationRef/>
      </w:r>
      <w:r w:rsidR="00474666">
        <w:t>Siin peaks uuesti muudetava punkti sõnastust esitama. Nii:</w:t>
      </w:r>
    </w:p>
    <w:p w14:paraId="7EEFD32A" w14:textId="77777777" w:rsidR="00474666" w:rsidRDefault="00474666" w:rsidP="00474666">
      <w:pPr>
        <w:pStyle w:val="Kommentaaritekst"/>
      </w:pPr>
      <w:r>
        <w:t>Perehüvitiste seaduse ja teiste seaduste muutmise seaduse (</w:t>
      </w:r>
      <w:hyperlink r:id="rId3" w:history="1">
        <w:r w:rsidRPr="00722117">
          <w:rPr>
            <w:rStyle w:val="Hperlink"/>
          </w:rPr>
          <w:t>RT I, 08.04.2025, 1</w:t>
        </w:r>
      </w:hyperlink>
      <w:r>
        <w:t xml:space="preserve">) § 1 punkt 2 muudetakse ja sõnastatakse järgmiselt: </w:t>
      </w:r>
    </w:p>
    <w:p w14:paraId="5184E951" w14:textId="77777777" w:rsidR="00474666" w:rsidRDefault="00474666" w:rsidP="00474666">
      <w:pPr>
        <w:pStyle w:val="Kommentaaritekst"/>
      </w:pPr>
      <w:r>
        <w:rPr>
          <w:b/>
          <w:bCs/>
          <w:color w:val="202020"/>
          <w:highlight w:val="white"/>
        </w:rPr>
        <w:t>2)</w:t>
      </w:r>
      <w:r>
        <w:rPr>
          <w:color w:val="202020"/>
          <w:highlight w:val="white"/>
        </w:rPr>
        <w:t> paragrahvi 4 täiendatakse lõikega 1</w:t>
      </w:r>
      <w:r>
        <w:rPr>
          <w:color w:val="202020"/>
          <w:highlight w:val="white"/>
          <w:vertAlign w:val="superscript"/>
        </w:rPr>
        <w:t>2</w:t>
      </w:r>
      <w:r>
        <w:rPr>
          <w:color w:val="202020"/>
          <w:highlight w:val="white"/>
        </w:rPr>
        <w:t> järgmises sõnastuses:</w:t>
      </w:r>
    </w:p>
    <w:p w14:paraId="35265DFB" w14:textId="77777777" w:rsidR="00474666" w:rsidRDefault="00474666" w:rsidP="00474666">
      <w:pPr>
        <w:pStyle w:val="Kommentaaritekst"/>
      </w:pPr>
      <w:r>
        <w:rPr>
          <w:color w:val="202020"/>
          <w:highlight w:val="white"/>
        </w:rPr>
        <w:t>„(1</w:t>
      </w:r>
      <w:r>
        <w:rPr>
          <w:color w:val="202020"/>
          <w:highlight w:val="white"/>
          <w:vertAlign w:val="superscript"/>
        </w:rPr>
        <w:t>2</w:t>
      </w:r>
      <w:r>
        <w:rPr>
          <w:color w:val="202020"/>
          <w:highlight w:val="white"/>
        </w:rPr>
        <w:t>) Toitjakaotustoetus määratakse ja seda makstakse sotsiaalseadustiku üldosa seaduse § 3 lõikes 1 nimetatud isikule juhul, kui taotleja või toetuse saamise õigust omav laps on vahetult enne toetuse taotlemist või vanem on vahetult enne oma surma vähemalt 36 kuud 48 järjestikuse kuu jooksul:</w:t>
      </w:r>
      <w:r>
        <w:rPr>
          <w:color w:val="202020"/>
          <w:highlight w:val="white"/>
        </w:rPr>
        <w:br/>
        <w:t>1) elanud Eestis sotsiaalseadustiku üldosa seaduse § 3 lõikes 1 sätestatud alusel või</w:t>
      </w:r>
      <w:r>
        <w:rPr>
          <w:color w:val="202020"/>
          <w:highlight w:val="white"/>
        </w:rPr>
        <w:br/>
        <w:t xml:space="preserve">2) </w:t>
      </w:r>
      <w:r>
        <w:t>viibinud ja töötanud Eestis lühiajaliseks Eestis töötamiseks antud pikaajalise viisa alusel.</w:t>
      </w:r>
      <w:r>
        <w:rPr>
          <w:color w:val="202020"/>
          <w:highlight w:val="white"/>
        </w:rPr>
        <w:t>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8E98350" w15:done="0"/>
  <w15:commentEx w15:paraId="3119720D" w15:done="0"/>
  <w15:commentEx w15:paraId="35265DF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B52DBEB" w16cex:dateUtc="2025-08-21T12:53:00Z"/>
  <w16cex:commentExtensible w16cex:durableId="033818EE" w16cex:dateUtc="2025-08-25T07:40:00Z"/>
  <w16cex:commentExtensible w16cex:durableId="69532E60" w16cex:dateUtc="2025-08-25T0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8E98350" w16cid:durableId="1B52DBEB"/>
  <w16cid:commentId w16cid:paraId="3119720D" w16cid:durableId="033818EE"/>
  <w16cid:commentId w16cid:paraId="35265DFB" w16cid:durableId="69532E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0AB77" w14:textId="77777777" w:rsidR="003A2579" w:rsidRDefault="003A2579" w:rsidP="00824AE9">
      <w:pPr>
        <w:spacing w:after="0" w:line="240" w:lineRule="auto"/>
      </w:pPr>
      <w:r>
        <w:separator/>
      </w:r>
    </w:p>
  </w:endnote>
  <w:endnote w:type="continuationSeparator" w:id="0">
    <w:p w14:paraId="2F020B87" w14:textId="77777777" w:rsidR="003A2579" w:rsidRDefault="003A2579" w:rsidP="00824AE9">
      <w:pPr>
        <w:spacing w:after="0" w:line="240" w:lineRule="auto"/>
      </w:pPr>
      <w:r>
        <w:continuationSeparator/>
      </w:r>
    </w:p>
  </w:endnote>
  <w:endnote w:type="continuationNotice" w:id="1">
    <w:p w14:paraId="7A586B26" w14:textId="77777777" w:rsidR="003A2579" w:rsidRDefault="003A25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5248575"/>
      <w:docPartObj>
        <w:docPartGallery w:val="Page Numbers (Bottom of Page)"/>
        <w:docPartUnique/>
      </w:docPartObj>
    </w:sdtPr>
    <w:sdtEndPr/>
    <w:sdtContent>
      <w:p w14:paraId="0B37FCFC" w14:textId="27F010A0" w:rsidR="00824AE9" w:rsidRPr="00BA565C" w:rsidRDefault="001D6A5E" w:rsidP="002F394B">
        <w:pPr>
          <w:pStyle w:val="Jalus"/>
          <w:jc w:val="center"/>
          <w:rPr>
            <w:rFonts w:ascii="Times New Roman" w:hAnsi="Times New Roman" w:cs="Times New Roman"/>
          </w:rPr>
        </w:pPr>
        <w:r w:rsidRPr="001D6A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6A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D6A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5C7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D6A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3EE11" w14:textId="77777777" w:rsidR="003A2579" w:rsidRDefault="003A2579" w:rsidP="00824AE9">
      <w:pPr>
        <w:spacing w:after="0" w:line="240" w:lineRule="auto"/>
      </w:pPr>
      <w:r>
        <w:separator/>
      </w:r>
    </w:p>
  </w:footnote>
  <w:footnote w:type="continuationSeparator" w:id="0">
    <w:p w14:paraId="3B66A0C1" w14:textId="77777777" w:rsidR="003A2579" w:rsidRDefault="003A2579" w:rsidP="00824AE9">
      <w:pPr>
        <w:spacing w:after="0" w:line="240" w:lineRule="auto"/>
      </w:pPr>
      <w:r>
        <w:continuationSeparator/>
      </w:r>
    </w:p>
  </w:footnote>
  <w:footnote w:type="continuationNotice" w:id="1">
    <w:p w14:paraId="70E2DAC1" w14:textId="77777777" w:rsidR="003A2579" w:rsidRDefault="003A257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40C28D"/>
    <w:multiLevelType w:val="hybridMultilevel"/>
    <w:tmpl w:val="48D3CA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9495E"/>
    <w:multiLevelType w:val="multilevel"/>
    <w:tmpl w:val="FDFE9C70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7AE5288"/>
    <w:multiLevelType w:val="hybridMultilevel"/>
    <w:tmpl w:val="D1A4FA86"/>
    <w:lvl w:ilvl="0" w:tplc="B188656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D1C2D"/>
    <w:multiLevelType w:val="hybridMultilevel"/>
    <w:tmpl w:val="42FE9042"/>
    <w:lvl w:ilvl="0" w:tplc="989AE3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D2229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636AC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562D3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5BCBE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30E99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9387B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CADC06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62825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255567D4"/>
    <w:multiLevelType w:val="hybridMultilevel"/>
    <w:tmpl w:val="4ECA1808"/>
    <w:lvl w:ilvl="0" w:tplc="1B1C5F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5329A"/>
    <w:multiLevelType w:val="hybridMultilevel"/>
    <w:tmpl w:val="AE349E76"/>
    <w:lvl w:ilvl="0" w:tplc="006A644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D2E9F"/>
    <w:multiLevelType w:val="hybridMultilevel"/>
    <w:tmpl w:val="6BF28708"/>
    <w:lvl w:ilvl="0" w:tplc="C4766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B39"/>
    <w:multiLevelType w:val="hybridMultilevel"/>
    <w:tmpl w:val="BA166654"/>
    <w:lvl w:ilvl="0" w:tplc="FF1ECC5E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94435C0"/>
    <w:multiLevelType w:val="hybridMultilevel"/>
    <w:tmpl w:val="958EFA08"/>
    <w:lvl w:ilvl="0" w:tplc="AD7879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5C2C0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C5864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42E99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E143A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FDACA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BB2BB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98C05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6A063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9" w15:restartNumberingAfterBreak="0">
    <w:nsid w:val="3CE7257A"/>
    <w:multiLevelType w:val="hybridMultilevel"/>
    <w:tmpl w:val="F1EEE8F2"/>
    <w:lvl w:ilvl="0" w:tplc="1F14C526">
      <w:start w:val="1"/>
      <w:numFmt w:val="decimal"/>
      <w:lvlText w:val="%1."/>
      <w:lvlJc w:val="left"/>
      <w:pPr>
        <w:ind w:left="1020" w:hanging="360"/>
      </w:pPr>
    </w:lvl>
    <w:lvl w:ilvl="1" w:tplc="B88C83A4">
      <w:start w:val="1"/>
      <w:numFmt w:val="decimal"/>
      <w:lvlText w:val="%2."/>
      <w:lvlJc w:val="left"/>
      <w:pPr>
        <w:ind w:left="1020" w:hanging="360"/>
      </w:pPr>
    </w:lvl>
    <w:lvl w:ilvl="2" w:tplc="AEF2ED36">
      <w:start w:val="1"/>
      <w:numFmt w:val="decimal"/>
      <w:lvlText w:val="%3."/>
      <w:lvlJc w:val="left"/>
      <w:pPr>
        <w:ind w:left="1020" w:hanging="360"/>
      </w:pPr>
    </w:lvl>
    <w:lvl w:ilvl="3" w:tplc="BA584594">
      <w:start w:val="1"/>
      <w:numFmt w:val="decimal"/>
      <w:lvlText w:val="%4."/>
      <w:lvlJc w:val="left"/>
      <w:pPr>
        <w:ind w:left="1020" w:hanging="360"/>
      </w:pPr>
    </w:lvl>
    <w:lvl w:ilvl="4" w:tplc="96B29A7A">
      <w:start w:val="1"/>
      <w:numFmt w:val="decimal"/>
      <w:lvlText w:val="%5."/>
      <w:lvlJc w:val="left"/>
      <w:pPr>
        <w:ind w:left="1020" w:hanging="360"/>
      </w:pPr>
    </w:lvl>
    <w:lvl w:ilvl="5" w:tplc="B3EABAD2">
      <w:start w:val="1"/>
      <w:numFmt w:val="decimal"/>
      <w:lvlText w:val="%6."/>
      <w:lvlJc w:val="left"/>
      <w:pPr>
        <w:ind w:left="1020" w:hanging="360"/>
      </w:pPr>
    </w:lvl>
    <w:lvl w:ilvl="6" w:tplc="9A0C5DA4">
      <w:start w:val="1"/>
      <w:numFmt w:val="decimal"/>
      <w:lvlText w:val="%7."/>
      <w:lvlJc w:val="left"/>
      <w:pPr>
        <w:ind w:left="1020" w:hanging="360"/>
      </w:pPr>
    </w:lvl>
    <w:lvl w:ilvl="7" w:tplc="FA321C92">
      <w:start w:val="1"/>
      <w:numFmt w:val="decimal"/>
      <w:lvlText w:val="%8."/>
      <w:lvlJc w:val="left"/>
      <w:pPr>
        <w:ind w:left="1020" w:hanging="360"/>
      </w:pPr>
    </w:lvl>
    <w:lvl w:ilvl="8" w:tplc="5016B0A0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3FFE3425"/>
    <w:multiLevelType w:val="hybridMultilevel"/>
    <w:tmpl w:val="53E8503C"/>
    <w:lvl w:ilvl="0" w:tplc="6B9A833E">
      <w:start w:val="1"/>
      <w:numFmt w:val="decimal"/>
      <w:lvlText w:val="%1."/>
      <w:lvlJc w:val="left"/>
      <w:pPr>
        <w:ind w:left="720" w:hanging="360"/>
      </w:pPr>
    </w:lvl>
    <w:lvl w:ilvl="1" w:tplc="608C7904">
      <w:start w:val="1"/>
      <w:numFmt w:val="decimal"/>
      <w:lvlText w:val="%2."/>
      <w:lvlJc w:val="left"/>
      <w:pPr>
        <w:ind w:left="720" w:hanging="360"/>
      </w:pPr>
    </w:lvl>
    <w:lvl w:ilvl="2" w:tplc="34502F7E">
      <w:start w:val="1"/>
      <w:numFmt w:val="decimal"/>
      <w:lvlText w:val="%3."/>
      <w:lvlJc w:val="left"/>
      <w:pPr>
        <w:ind w:left="720" w:hanging="360"/>
      </w:pPr>
    </w:lvl>
    <w:lvl w:ilvl="3" w:tplc="7D8A73E2">
      <w:start w:val="1"/>
      <w:numFmt w:val="decimal"/>
      <w:lvlText w:val="%4."/>
      <w:lvlJc w:val="left"/>
      <w:pPr>
        <w:ind w:left="720" w:hanging="360"/>
      </w:pPr>
    </w:lvl>
    <w:lvl w:ilvl="4" w:tplc="30824378">
      <w:start w:val="1"/>
      <w:numFmt w:val="decimal"/>
      <w:lvlText w:val="%5."/>
      <w:lvlJc w:val="left"/>
      <w:pPr>
        <w:ind w:left="720" w:hanging="360"/>
      </w:pPr>
    </w:lvl>
    <w:lvl w:ilvl="5" w:tplc="B4F478D0">
      <w:start w:val="1"/>
      <w:numFmt w:val="decimal"/>
      <w:lvlText w:val="%6."/>
      <w:lvlJc w:val="left"/>
      <w:pPr>
        <w:ind w:left="720" w:hanging="360"/>
      </w:pPr>
    </w:lvl>
    <w:lvl w:ilvl="6" w:tplc="30C2CBEE">
      <w:start w:val="1"/>
      <w:numFmt w:val="decimal"/>
      <w:lvlText w:val="%7."/>
      <w:lvlJc w:val="left"/>
      <w:pPr>
        <w:ind w:left="720" w:hanging="360"/>
      </w:pPr>
    </w:lvl>
    <w:lvl w:ilvl="7" w:tplc="DF80D1C6">
      <w:start w:val="1"/>
      <w:numFmt w:val="decimal"/>
      <w:lvlText w:val="%8."/>
      <w:lvlJc w:val="left"/>
      <w:pPr>
        <w:ind w:left="720" w:hanging="360"/>
      </w:pPr>
    </w:lvl>
    <w:lvl w:ilvl="8" w:tplc="5968453E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55A73E49"/>
    <w:multiLevelType w:val="hybridMultilevel"/>
    <w:tmpl w:val="677EC5D0"/>
    <w:lvl w:ilvl="0" w:tplc="65A85CDE">
      <w:start w:val="1"/>
      <w:numFmt w:val="decimal"/>
      <w:lvlText w:val="%1."/>
      <w:lvlJc w:val="left"/>
      <w:pPr>
        <w:ind w:left="1020" w:hanging="360"/>
      </w:pPr>
    </w:lvl>
    <w:lvl w:ilvl="1" w:tplc="2DD4A0A2">
      <w:start w:val="1"/>
      <w:numFmt w:val="decimal"/>
      <w:lvlText w:val="%2."/>
      <w:lvlJc w:val="left"/>
      <w:pPr>
        <w:ind w:left="1020" w:hanging="360"/>
      </w:pPr>
    </w:lvl>
    <w:lvl w:ilvl="2" w:tplc="0936BB54">
      <w:start w:val="1"/>
      <w:numFmt w:val="decimal"/>
      <w:lvlText w:val="%3."/>
      <w:lvlJc w:val="left"/>
      <w:pPr>
        <w:ind w:left="1020" w:hanging="360"/>
      </w:pPr>
    </w:lvl>
    <w:lvl w:ilvl="3" w:tplc="050C0C06">
      <w:start w:val="1"/>
      <w:numFmt w:val="decimal"/>
      <w:lvlText w:val="%4."/>
      <w:lvlJc w:val="left"/>
      <w:pPr>
        <w:ind w:left="1020" w:hanging="360"/>
      </w:pPr>
    </w:lvl>
    <w:lvl w:ilvl="4" w:tplc="B85E8176">
      <w:start w:val="1"/>
      <w:numFmt w:val="decimal"/>
      <w:lvlText w:val="%5."/>
      <w:lvlJc w:val="left"/>
      <w:pPr>
        <w:ind w:left="1020" w:hanging="360"/>
      </w:pPr>
    </w:lvl>
    <w:lvl w:ilvl="5" w:tplc="19846448">
      <w:start w:val="1"/>
      <w:numFmt w:val="decimal"/>
      <w:lvlText w:val="%6."/>
      <w:lvlJc w:val="left"/>
      <w:pPr>
        <w:ind w:left="1020" w:hanging="360"/>
      </w:pPr>
    </w:lvl>
    <w:lvl w:ilvl="6" w:tplc="7D12BCC2">
      <w:start w:val="1"/>
      <w:numFmt w:val="decimal"/>
      <w:lvlText w:val="%7."/>
      <w:lvlJc w:val="left"/>
      <w:pPr>
        <w:ind w:left="1020" w:hanging="360"/>
      </w:pPr>
    </w:lvl>
    <w:lvl w:ilvl="7" w:tplc="0F9AD7C8">
      <w:start w:val="1"/>
      <w:numFmt w:val="decimal"/>
      <w:lvlText w:val="%8."/>
      <w:lvlJc w:val="left"/>
      <w:pPr>
        <w:ind w:left="1020" w:hanging="360"/>
      </w:pPr>
    </w:lvl>
    <w:lvl w:ilvl="8" w:tplc="BDD63F24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565718D1"/>
    <w:multiLevelType w:val="hybridMultilevel"/>
    <w:tmpl w:val="41607984"/>
    <w:lvl w:ilvl="0" w:tplc="B0A06A38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C7A78"/>
    <w:multiLevelType w:val="hybridMultilevel"/>
    <w:tmpl w:val="EA2A05E2"/>
    <w:lvl w:ilvl="0" w:tplc="A168BD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36916"/>
    <w:multiLevelType w:val="hybridMultilevel"/>
    <w:tmpl w:val="435804B2"/>
    <w:lvl w:ilvl="0" w:tplc="95E049C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E00387"/>
    <w:multiLevelType w:val="hybridMultilevel"/>
    <w:tmpl w:val="537AD1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5C7919"/>
    <w:multiLevelType w:val="hybridMultilevel"/>
    <w:tmpl w:val="01149658"/>
    <w:lvl w:ilvl="0" w:tplc="3B22ED38">
      <w:start w:val="1"/>
      <w:numFmt w:val="decimal"/>
      <w:lvlText w:val="%1)"/>
      <w:lvlJc w:val="left"/>
      <w:pPr>
        <w:ind w:left="1020" w:hanging="360"/>
      </w:pPr>
    </w:lvl>
    <w:lvl w:ilvl="1" w:tplc="10C0112A">
      <w:start w:val="1"/>
      <w:numFmt w:val="decimal"/>
      <w:lvlText w:val="%2)"/>
      <w:lvlJc w:val="left"/>
      <w:pPr>
        <w:ind w:left="1020" w:hanging="360"/>
      </w:pPr>
    </w:lvl>
    <w:lvl w:ilvl="2" w:tplc="E744A286">
      <w:start w:val="1"/>
      <w:numFmt w:val="decimal"/>
      <w:lvlText w:val="%3)"/>
      <w:lvlJc w:val="left"/>
      <w:pPr>
        <w:ind w:left="1020" w:hanging="360"/>
      </w:pPr>
    </w:lvl>
    <w:lvl w:ilvl="3" w:tplc="7330974E">
      <w:start w:val="1"/>
      <w:numFmt w:val="decimal"/>
      <w:lvlText w:val="%4)"/>
      <w:lvlJc w:val="left"/>
      <w:pPr>
        <w:ind w:left="1020" w:hanging="360"/>
      </w:pPr>
    </w:lvl>
    <w:lvl w:ilvl="4" w:tplc="1AF80244">
      <w:start w:val="1"/>
      <w:numFmt w:val="decimal"/>
      <w:lvlText w:val="%5)"/>
      <w:lvlJc w:val="left"/>
      <w:pPr>
        <w:ind w:left="1020" w:hanging="360"/>
      </w:pPr>
    </w:lvl>
    <w:lvl w:ilvl="5" w:tplc="3D96EFEE">
      <w:start w:val="1"/>
      <w:numFmt w:val="decimal"/>
      <w:lvlText w:val="%6)"/>
      <w:lvlJc w:val="left"/>
      <w:pPr>
        <w:ind w:left="1020" w:hanging="360"/>
      </w:pPr>
    </w:lvl>
    <w:lvl w:ilvl="6" w:tplc="03A062EE">
      <w:start w:val="1"/>
      <w:numFmt w:val="decimal"/>
      <w:lvlText w:val="%7)"/>
      <w:lvlJc w:val="left"/>
      <w:pPr>
        <w:ind w:left="1020" w:hanging="360"/>
      </w:pPr>
    </w:lvl>
    <w:lvl w:ilvl="7" w:tplc="A4F28362">
      <w:start w:val="1"/>
      <w:numFmt w:val="decimal"/>
      <w:lvlText w:val="%8)"/>
      <w:lvlJc w:val="left"/>
      <w:pPr>
        <w:ind w:left="1020" w:hanging="360"/>
      </w:pPr>
    </w:lvl>
    <w:lvl w:ilvl="8" w:tplc="E9168102">
      <w:start w:val="1"/>
      <w:numFmt w:val="decimal"/>
      <w:lvlText w:val="%9)"/>
      <w:lvlJc w:val="left"/>
      <w:pPr>
        <w:ind w:left="1020" w:hanging="360"/>
      </w:pPr>
    </w:lvl>
  </w:abstractNum>
  <w:abstractNum w:abstractNumId="17" w15:restartNumberingAfterBreak="0">
    <w:nsid w:val="707A48D7"/>
    <w:multiLevelType w:val="hybridMultilevel"/>
    <w:tmpl w:val="261ED870"/>
    <w:lvl w:ilvl="0" w:tplc="02D609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3D6051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834F8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BE08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7B8B9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4EC88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7F665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292AF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3C855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8" w15:restartNumberingAfterBreak="0">
    <w:nsid w:val="759179F7"/>
    <w:multiLevelType w:val="hybridMultilevel"/>
    <w:tmpl w:val="7EC2517A"/>
    <w:lvl w:ilvl="0" w:tplc="D2605782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0A4162"/>
    <w:multiLevelType w:val="hybridMultilevel"/>
    <w:tmpl w:val="7940186A"/>
    <w:lvl w:ilvl="0" w:tplc="58A2C7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10A34"/>
    <w:multiLevelType w:val="hybridMultilevel"/>
    <w:tmpl w:val="7166E240"/>
    <w:lvl w:ilvl="0" w:tplc="A15CE39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959604">
    <w:abstractNumId w:val="1"/>
  </w:num>
  <w:num w:numId="2" w16cid:durableId="501551570">
    <w:abstractNumId w:val="4"/>
  </w:num>
  <w:num w:numId="3" w16cid:durableId="617027519">
    <w:abstractNumId w:val="6"/>
  </w:num>
  <w:num w:numId="4" w16cid:durableId="1729914192">
    <w:abstractNumId w:val="19"/>
  </w:num>
  <w:num w:numId="5" w16cid:durableId="1303727079">
    <w:abstractNumId w:val="13"/>
  </w:num>
  <w:num w:numId="6" w16cid:durableId="1471704775">
    <w:abstractNumId w:val="7"/>
  </w:num>
  <w:num w:numId="7" w16cid:durableId="1353193071">
    <w:abstractNumId w:val="15"/>
  </w:num>
  <w:num w:numId="8" w16cid:durableId="1333218935">
    <w:abstractNumId w:val="18"/>
  </w:num>
  <w:num w:numId="9" w16cid:durableId="786699481">
    <w:abstractNumId w:val="0"/>
  </w:num>
  <w:num w:numId="10" w16cid:durableId="1816606515">
    <w:abstractNumId w:val="14"/>
  </w:num>
  <w:num w:numId="11" w16cid:durableId="267737308">
    <w:abstractNumId w:val="20"/>
  </w:num>
  <w:num w:numId="12" w16cid:durableId="2091852766">
    <w:abstractNumId w:val="5"/>
  </w:num>
  <w:num w:numId="13" w16cid:durableId="1341539359">
    <w:abstractNumId w:val="2"/>
  </w:num>
  <w:num w:numId="14" w16cid:durableId="580212353">
    <w:abstractNumId w:val="17"/>
  </w:num>
  <w:num w:numId="15" w16cid:durableId="975141711">
    <w:abstractNumId w:val="8"/>
  </w:num>
  <w:num w:numId="16" w16cid:durableId="1292438636">
    <w:abstractNumId w:val="3"/>
  </w:num>
  <w:num w:numId="17" w16cid:durableId="716318260">
    <w:abstractNumId w:val="12"/>
  </w:num>
  <w:num w:numId="18" w16cid:durableId="1194541717">
    <w:abstractNumId w:val="16"/>
  </w:num>
  <w:num w:numId="19" w16cid:durableId="882795102">
    <w:abstractNumId w:val="9"/>
  </w:num>
  <w:num w:numId="20" w16cid:durableId="1388870774">
    <w:abstractNumId w:val="11"/>
  </w:num>
  <w:num w:numId="21" w16cid:durableId="168227106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a Sults - JUSTDIGI">
    <w15:presenceInfo w15:providerId="AD" w15:userId="S::maria.sults@justdigi.ee::7e8fc527-d8b9-474d-8b31-477573ede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590"/>
    <w:rsid w:val="00000535"/>
    <w:rsid w:val="0000065A"/>
    <w:rsid w:val="00000979"/>
    <w:rsid w:val="00000CA4"/>
    <w:rsid w:val="000016F0"/>
    <w:rsid w:val="00001946"/>
    <w:rsid w:val="000023E0"/>
    <w:rsid w:val="0000294C"/>
    <w:rsid w:val="00002F22"/>
    <w:rsid w:val="00003A8B"/>
    <w:rsid w:val="00003C3F"/>
    <w:rsid w:val="00003FBC"/>
    <w:rsid w:val="00004D5C"/>
    <w:rsid w:val="00005455"/>
    <w:rsid w:val="0000564C"/>
    <w:rsid w:val="00005C3A"/>
    <w:rsid w:val="00005E38"/>
    <w:rsid w:val="000101C8"/>
    <w:rsid w:val="000107EE"/>
    <w:rsid w:val="00011853"/>
    <w:rsid w:val="00011A37"/>
    <w:rsid w:val="00012046"/>
    <w:rsid w:val="000120A5"/>
    <w:rsid w:val="00012528"/>
    <w:rsid w:val="00013038"/>
    <w:rsid w:val="0001365F"/>
    <w:rsid w:val="00013C3E"/>
    <w:rsid w:val="00015773"/>
    <w:rsid w:val="0001581F"/>
    <w:rsid w:val="00015C1C"/>
    <w:rsid w:val="000165F2"/>
    <w:rsid w:val="00017022"/>
    <w:rsid w:val="00017E94"/>
    <w:rsid w:val="00020A8F"/>
    <w:rsid w:val="00020E85"/>
    <w:rsid w:val="000219D6"/>
    <w:rsid w:val="00023DA8"/>
    <w:rsid w:val="00025014"/>
    <w:rsid w:val="0002598A"/>
    <w:rsid w:val="00025B86"/>
    <w:rsid w:val="000262FD"/>
    <w:rsid w:val="000265D3"/>
    <w:rsid w:val="0002696A"/>
    <w:rsid w:val="00026E60"/>
    <w:rsid w:val="0002770D"/>
    <w:rsid w:val="00027C22"/>
    <w:rsid w:val="000304F7"/>
    <w:rsid w:val="00032B06"/>
    <w:rsid w:val="00032C87"/>
    <w:rsid w:val="000343A7"/>
    <w:rsid w:val="00034D6F"/>
    <w:rsid w:val="0003588B"/>
    <w:rsid w:val="00035A5B"/>
    <w:rsid w:val="000363E5"/>
    <w:rsid w:val="00036616"/>
    <w:rsid w:val="000370B1"/>
    <w:rsid w:val="00037666"/>
    <w:rsid w:val="00037923"/>
    <w:rsid w:val="0003797D"/>
    <w:rsid w:val="00040850"/>
    <w:rsid w:val="00041F4C"/>
    <w:rsid w:val="00042435"/>
    <w:rsid w:val="000433E2"/>
    <w:rsid w:val="00043734"/>
    <w:rsid w:val="00043A12"/>
    <w:rsid w:val="000454F4"/>
    <w:rsid w:val="0004573F"/>
    <w:rsid w:val="0004582F"/>
    <w:rsid w:val="00046BCA"/>
    <w:rsid w:val="00047016"/>
    <w:rsid w:val="0005077C"/>
    <w:rsid w:val="0005103A"/>
    <w:rsid w:val="00051058"/>
    <w:rsid w:val="00051922"/>
    <w:rsid w:val="00051ECE"/>
    <w:rsid w:val="00052581"/>
    <w:rsid w:val="00052FA5"/>
    <w:rsid w:val="000533B4"/>
    <w:rsid w:val="0005366A"/>
    <w:rsid w:val="0005393D"/>
    <w:rsid w:val="00055124"/>
    <w:rsid w:val="0005579C"/>
    <w:rsid w:val="00055A2D"/>
    <w:rsid w:val="00056252"/>
    <w:rsid w:val="00056806"/>
    <w:rsid w:val="00060C91"/>
    <w:rsid w:val="00061271"/>
    <w:rsid w:val="00061C7B"/>
    <w:rsid w:val="000629FD"/>
    <w:rsid w:val="00063D8C"/>
    <w:rsid w:val="00063D9A"/>
    <w:rsid w:val="0006433E"/>
    <w:rsid w:val="0006493E"/>
    <w:rsid w:val="00064BEC"/>
    <w:rsid w:val="00064C98"/>
    <w:rsid w:val="00065308"/>
    <w:rsid w:val="00065DE9"/>
    <w:rsid w:val="000667EF"/>
    <w:rsid w:val="00066C04"/>
    <w:rsid w:val="00067D3C"/>
    <w:rsid w:val="00070313"/>
    <w:rsid w:val="0007116F"/>
    <w:rsid w:val="000721F5"/>
    <w:rsid w:val="000723FC"/>
    <w:rsid w:val="00072414"/>
    <w:rsid w:val="00072592"/>
    <w:rsid w:val="000730A3"/>
    <w:rsid w:val="00073192"/>
    <w:rsid w:val="0007319C"/>
    <w:rsid w:val="00074482"/>
    <w:rsid w:val="00074725"/>
    <w:rsid w:val="00074B15"/>
    <w:rsid w:val="00074BE0"/>
    <w:rsid w:val="00075FA2"/>
    <w:rsid w:val="0007621D"/>
    <w:rsid w:val="0007670B"/>
    <w:rsid w:val="00076C70"/>
    <w:rsid w:val="00077983"/>
    <w:rsid w:val="0008147E"/>
    <w:rsid w:val="0008164C"/>
    <w:rsid w:val="000818F9"/>
    <w:rsid w:val="00082C58"/>
    <w:rsid w:val="00082F61"/>
    <w:rsid w:val="000846CD"/>
    <w:rsid w:val="00084886"/>
    <w:rsid w:val="00084A38"/>
    <w:rsid w:val="00084CE8"/>
    <w:rsid w:val="0008576E"/>
    <w:rsid w:val="00085EE5"/>
    <w:rsid w:val="00085F7F"/>
    <w:rsid w:val="00086873"/>
    <w:rsid w:val="0008705A"/>
    <w:rsid w:val="00087A3B"/>
    <w:rsid w:val="00087B8C"/>
    <w:rsid w:val="000901E0"/>
    <w:rsid w:val="000915DA"/>
    <w:rsid w:val="00091C88"/>
    <w:rsid w:val="00091EFE"/>
    <w:rsid w:val="000922D8"/>
    <w:rsid w:val="00092377"/>
    <w:rsid w:val="00092AB8"/>
    <w:rsid w:val="000932E8"/>
    <w:rsid w:val="0009373D"/>
    <w:rsid w:val="00093C57"/>
    <w:rsid w:val="000941A5"/>
    <w:rsid w:val="000941E2"/>
    <w:rsid w:val="0009462A"/>
    <w:rsid w:val="000946D6"/>
    <w:rsid w:val="000950D7"/>
    <w:rsid w:val="00095303"/>
    <w:rsid w:val="00095BDF"/>
    <w:rsid w:val="00095F54"/>
    <w:rsid w:val="000961CA"/>
    <w:rsid w:val="000966BE"/>
    <w:rsid w:val="00096F58"/>
    <w:rsid w:val="00096FB4"/>
    <w:rsid w:val="00097A15"/>
    <w:rsid w:val="00097DEA"/>
    <w:rsid w:val="000A0690"/>
    <w:rsid w:val="000A0F19"/>
    <w:rsid w:val="000A15E1"/>
    <w:rsid w:val="000A16F9"/>
    <w:rsid w:val="000A1F61"/>
    <w:rsid w:val="000A3760"/>
    <w:rsid w:val="000A3C88"/>
    <w:rsid w:val="000A68A7"/>
    <w:rsid w:val="000B02B3"/>
    <w:rsid w:val="000B0F06"/>
    <w:rsid w:val="000B0FE3"/>
    <w:rsid w:val="000B21C9"/>
    <w:rsid w:val="000B380D"/>
    <w:rsid w:val="000B44EE"/>
    <w:rsid w:val="000B50B1"/>
    <w:rsid w:val="000B510D"/>
    <w:rsid w:val="000B5579"/>
    <w:rsid w:val="000B59C6"/>
    <w:rsid w:val="000B5A2E"/>
    <w:rsid w:val="000B65D3"/>
    <w:rsid w:val="000B6870"/>
    <w:rsid w:val="000B71EF"/>
    <w:rsid w:val="000B7D73"/>
    <w:rsid w:val="000C0FFF"/>
    <w:rsid w:val="000C146D"/>
    <w:rsid w:val="000C1E36"/>
    <w:rsid w:val="000C2240"/>
    <w:rsid w:val="000C2543"/>
    <w:rsid w:val="000C2551"/>
    <w:rsid w:val="000C2E42"/>
    <w:rsid w:val="000C32C6"/>
    <w:rsid w:val="000C3842"/>
    <w:rsid w:val="000C386C"/>
    <w:rsid w:val="000C6232"/>
    <w:rsid w:val="000C6442"/>
    <w:rsid w:val="000C6F7A"/>
    <w:rsid w:val="000C7574"/>
    <w:rsid w:val="000D0A7B"/>
    <w:rsid w:val="000D1CAC"/>
    <w:rsid w:val="000D1E10"/>
    <w:rsid w:val="000D3C70"/>
    <w:rsid w:val="000D5604"/>
    <w:rsid w:val="000D6689"/>
    <w:rsid w:val="000D788A"/>
    <w:rsid w:val="000E0221"/>
    <w:rsid w:val="000E0767"/>
    <w:rsid w:val="000E0949"/>
    <w:rsid w:val="000E12E2"/>
    <w:rsid w:val="000E13BA"/>
    <w:rsid w:val="000E1672"/>
    <w:rsid w:val="000E1970"/>
    <w:rsid w:val="000E3949"/>
    <w:rsid w:val="000E3972"/>
    <w:rsid w:val="000E39CD"/>
    <w:rsid w:val="000E3CB7"/>
    <w:rsid w:val="000E4487"/>
    <w:rsid w:val="000E492D"/>
    <w:rsid w:val="000E51E6"/>
    <w:rsid w:val="000E578F"/>
    <w:rsid w:val="000E63CF"/>
    <w:rsid w:val="000E63E8"/>
    <w:rsid w:val="000E6A62"/>
    <w:rsid w:val="000E719A"/>
    <w:rsid w:val="000F0179"/>
    <w:rsid w:val="000F01E7"/>
    <w:rsid w:val="000F188C"/>
    <w:rsid w:val="000F325E"/>
    <w:rsid w:val="000F3F21"/>
    <w:rsid w:val="000F411C"/>
    <w:rsid w:val="000F4E1E"/>
    <w:rsid w:val="000F4E37"/>
    <w:rsid w:val="000F4F72"/>
    <w:rsid w:val="000F5251"/>
    <w:rsid w:val="000F7351"/>
    <w:rsid w:val="0010046A"/>
    <w:rsid w:val="00100BB5"/>
    <w:rsid w:val="0010112E"/>
    <w:rsid w:val="00101541"/>
    <w:rsid w:val="00101C59"/>
    <w:rsid w:val="00102315"/>
    <w:rsid w:val="00102CFD"/>
    <w:rsid w:val="00103114"/>
    <w:rsid w:val="001033C7"/>
    <w:rsid w:val="00103E84"/>
    <w:rsid w:val="00104617"/>
    <w:rsid w:val="00104AF6"/>
    <w:rsid w:val="00104DBD"/>
    <w:rsid w:val="00104E9F"/>
    <w:rsid w:val="0010608A"/>
    <w:rsid w:val="00106219"/>
    <w:rsid w:val="00107032"/>
    <w:rsid w:val="00110FD4"/>
    <w:rsid w:val="00111716"/>
    <w:rsid w:val="00111797"/>
    <w:rsid w:val="00111BEF"/>
    <w:rsid w:val="0011251B"/>
    <w:rsid w:val="00112915"/>
    <w:rsid w:val="00112F67"/>
    <w:rsid w:val="00113517"/>
    <w:rsid w:val="00116F64"/>
    <w:rsid w:val="0011738E"/>
    <w:rsid w:val="001175A5"/>
    <w:rsid w:val="00117CE0"/>
    <w:rsid w:val="00120AE6"/>
    <w:rsid w:val="00120ED5"/>
    <w:rsid w:val="001213AA"/>
    <w:rsid w:val="0012146B"/>
    <w:rsid w:val="0012158E"/>
    <w:rsid w:val="00121DDA"/>
    <w:rsid w:val="00122168"/>
    <w:rsid w:val="001221A0"/>
    <w:rsid w:val="00122F84"/>
    <w:rsid w:val="00123F31"/>
    <w:rsid w:val="00125980"/>
    <w:rsid w:val="00125DAF"/>
    <w:rsid w:val="001261F7"/>
    <w:rsid w:val="0012692F"/>
    <w:rsid w:val="00126ED2"/>
    <w:rsid w:val="00127627"/>
    <w:rsid w:val="00127FBB"/>
    <w:rsid w:val="00131527"/>
    <w:rsid w:val="00132564"/>
    <w:rsid w:val="00132A8E"/>
    <w:rsid w:val="00133895"/>
    <w:rsid w:val="00134FC5"/>
    <w:rsid w:val="00136B25"/>
    <w:rsid w:val="001378D0"/>
    <w:rsid w:val="00137A6E"/>
    <w:rsid w:val="00137AAE"/>
    <w:rsid w:val="00137D7C"/>
    <w:rsid w:val="00137F6C"/>
    <w:rsid w:val="00143370"/>
    <w:rsid w:val="001444EB"/>
    <w:rsid w:val="00145751"/>
    <w:rsid w:val="00147ABA"/>
    <w:rsid w:val="001501C3"/>
    <w:rsid w:val="00150A65"/>
    <w:rsid w:val="001512EC"/>
    <w:rsid w:val="0015138B"/>
    <w:rsid w:val="00152464"/>
    <w:rsid w:val="00152AA2"/>
    <w:rsid w:val="00153C50"/>
    <w:rsid w:val="0015493D"/>
    <w:rsid w:val="00154949"/>
    <w:rsid w:val="00154F5C"/>
    <w:rsid w:val="001551A8"/>
    <w:rsid w:val="001551B9"/>
    <w:rsid w:val="00155C7E"/>
    <w:rsid w:val="0015608D"/>
    <w:rsid w:val="00156142"/>
    <w:rsid w:val="00156DEF"/>
    <w:rsid w:val="0015783E"/>
    <w:rsid w:val="00160B33"/>
    <w:rsid w:val="00162976"/>
    <w:rsid w:val="00163B53"/>
    <w:rsid w:val="00164523"/>
    <w:rsid w:val="001646B3"/>
    <w:rsid w:val="00164CF9"/>
    <w:rsid w:val="00164D4B"/>
    <w:rsid w:val="00165137"/>
    <w:rsid w:val="0016555F"/>
    <w:rsid w:val="00166413"/>
    <w:rsid w:val="00167326"/>
    <w:rsid w:val="00170602"/>
    <w:rsid w:val="001707F8"/>
    <w:rsid w:val="00172982"/>
    <w:rsid w:val="00172A47"/>
    <w:rsid w:val="00172C62"/>
    <w:rsid w:val="00172CB7"/>
    <w:rsid w:val="00172FA7"/>
    <w:rsid w:val="001735A7"/>
    <w:rsid w:val="00173F9F"/>
    <w:rsid w:val="00174137"/>
    <w:rsid w:val="00174CBD"/>
    <w:rsid w:val="00175050"/>
    <w:rsid w:val="00175E33"/>
    <w:rsid w:val="0017703D"/>
    <w:rsid w:val="0017754A"/>
    <w:rsid w:val="00177A65"/>
    <w:rsid w:val="00180AC4"/>
    <w:rsid w:val="00180B89"/>
    <w:rsid w:val="001810B2"/>
    <w:rsid w:val="00182916"/>
    <w:rsid w:val="00182DDC"/>
    <w:rsid w:val="001841D0"/>
    <w:rsid w:val="001844BE"/>
    <w:rsid w:val="00184A0C"/>
    <w:rsid w:val="00184C8C"/>
    <w:rsid w:val="001858A5"/>
    <w:rsid w:val="00185EB2"/>
    <w:rsid w:val="0018613A"/>
    <w:rsid w:val="001866FA"/>
    <w:rsid w:val="00187101"/>
    <w:rsid w:val="00187451"/>
    <w:rsid w:val="00187473"/>
    <w:rsid w:val="00187F08"/>
    <w:rsid w:val="00187F44"/>
    <w:rsid w:val="0019001A"/>
    <w:rsid w:val="00190FD2"/>
    <w:rsid w:val="0019139F"/>
    <w:rsid w:val="0019191A"/>
    <w:rsid w:val="00191E57"/>
    <w:rsid w:val="00192626"/>
    <w:rsid w:val="00192E92"/>
    <w:rsid w:val="00193697"/>
    <w:rsid w:val="00193BEB"/>
    <w:rsid w:val="00194F9C"/>
    <w:rsid w:val="001962C9"/>
    <w:rsid w:val="00196784"/>
    <w:rsid w:val="00196E9E"/>
    <w:rsid w:val="00197AEF"/>
    <w:rsid w:val="001A0F7F"/>
    <w:rsid w:val="001A100C"/>
    <w:rsid w:val="001A12EE"/>
    <w:rsid w:val="001A146C"/>
    <w:rsid w:val="001A1552"/>
    <w:rsid w:val="001A1EC1"/>
    <w:rsid w:val="001A28D2"/>
    <w:rsid w:val="001A2C1F"/>
    <w:rsid w:val="001A2DB0"/>
    <w:rsid w:val="001A2F64"/>
    <w:rsid w:val="001A3725"/>
    <w:rsid w:val="001A37CE"/>
    <w:rsid w:val="001A3B1A"/>
    <w:rsid w:val="001A4318"/>
    <w:rsid w:val="001A5927"/>
    <w:rsid w:val="001A5DA4"/>
    <w:rsid w:val="001A5E89"/>
    <w:rsid w:val="001A6DFB"/>
    <w:rsid w:val="001B02ED"/>
    <w:rsid w:val="001B1271"/>
    <w:rsid w:val="001B166A"/>
    <w:rsid w:val="001B1E4F"/>
    <w:rsid w:val="001B3324"/>
    <w:rsid w:val="001B3E42"/>
    <w:rsid w:val="001B576A"/>
    <w:rsid w:val="001B5E0A"/>
    <w:rsid w:val="001B739B"/>
    <w:rsid w:val="001B7B01"/>
    <w:rsid w:val="001B7D81"/>
    <w:rsid w:val="001B7EF1"/>
    <w:rsid w:val="001C0D93"/>
    <w:rsid w:val="001C17C1"/>
    <w:rsid w:val="001C196E"/>
    <w:rsid w:val="001C2812"/>
    <w:rsid w:val="001C2D6F"/>
    <w:rsid w:val="001C3048"/>
    <w:rsid w:val="001C34F2"/>
    <w:rsid w:val="001C3978"/>
    <w:rsid w:val="001C402C"/>
    <w:rsid w:val="001C4773"/>
    <w:rsid w:val="001C51E9"/>
    <w:rsid w:val="001C560D"/>
    <w:rsid w:val="001C5F0D"/>
    <w:rsid w:val="001C6025"/>
    <w:rsid w:val="001C6212"/>
    <w:rsid w:val="001C687F"/>
    <w:rsid w:val="001C73E9"/>
    <w:rsid w:val="001C73EA"/>
    <w:rsid w:val="001C7F7C"/>
    <w:rsid w:val="001D086C"/>
    <w:rsid w:val="001D1B3F"/>
    <w:rsid w:val="001D1C36"/>
    <w:rsid w:val="001D397D"/>
    <w:rsid w:val="001D3E6E"/>
    <w:rsid w:val="001D466F"/>
    <w:rsid w:val="001D4832"/>
    <w:rsid w:val="001D4F8E"/>
    <w:rsid w:val="001D5299"/>
    <w:rsid w:val="001D607A"/>
    <w:rsid w:val="001D607E"/>
    <w:rsid w:val="001D61E5"/>
    <w:rsid w:val="001D6316"/>
    <w:rsid w:val="001D63E2"/>
    <w:rsid w:val="001D67C8"/>
    <w:rsid w:val="001D68D0"/>
    <w:rsid w:val="001D6A5E"/>
    <w:rsid w:val="001D789B"/>
    <w:rsid w:val="001D7977"/>
    <w:rsid w:val="001D7A20"/>
    <w:rsid w:val="001E0330"/>
    <w:rsid w:val="001E1A2D"/>
    <w:rsid w:val="001E31BB"/>
    <w:rsid w:val="001E3E72"/>
    <w:rsid w:val="001E40A1"/>
    <w:rsid w:val="001E4E0D"/>
    <w:rsid w:val="001E4F20"/>
    <w:rsid w:val="001E4F82"/>
    <w:rsid w:val="001E505E"/>
    <w:rsid w:val="001E5318"/>
    <w:rsid w:val="001E58FC"/>
    <w:rsid w:val="001E5A52"/>
    <w:rsid w:val="001E6D2C"/>
    <w:rsid w:val="001E78B1"/>
    <w:rsid w:val="001E7AE6"/>
    <w:rsid w:val="001E7F75"/>
    <w:rsid w:val="001E7FC0"/>
    <w:rsid w:val="001F075A"/>
    <w:rsid w:val="001F2230"/>
    <w:rsid w:val="001F226A"/>
    <w:rsid w:val="001F2EDC"/>
    <w:rsid w:val="001F325D"/>
    <w:rsid w:val="001F37DF"/>
    <w:rsid w:val="001F382B"/>
    <w:rsid w:val="001F3FC8"/>
    <w:rsid w:val="001F403C"/>
    <w:rsid w:val="001F4B01"/>
    <w:rsid w:val="001F4D72"/>
    <w:rsid w:val="001F4F78"/>
    <w:rsid w:val="001F54C7"/>
    <w:rsid w:val="001F5673"/>
    <w:rsid w:val="001F58EC"/>
    <w:rsid w:val="001F5CC0"/>
    <w:rsid w:val="001F6A68"/>
    <w:rsid w:val="001F71EC"/>
    <w:rsid w:val="001F7BDB"/>
    <w:rsid w:val="00200AF4"/>
    <w:rsid w:val="00200DCE"/>
    <w:rsid w:val="002021E3"/>
    <w:rsid w:val="0020460F"/>
    <w:rsid w:val="002047B3"/>
    <w:rsid w:val="0020495F"/>
    <w:rsid w:val="00205430"/>
    <w:rsid w:val="0020586B"/>
    <w:rsid w:val="00205A1D"/>
    <w:rsid w:val="00205CDB"/>
    <w:rsid w:val="00205F29"/>
    <w:rsid w:val="00207677"/>
    <w:rsid w:val="00207889"/>
    <w:rsid w:val="00207959"/>
    <w:rsid w:val="00210CE5"/>
    <w:rsid w:val="00210F25"/>
    <w:rsid w:val="00211712"/>
    <w:rsid w:val="00211A4B"/>
    <w:rsid w:val="00212254"/>
    <w:rsid w:val="00213841"/>
    <w:rsid w:val="00214B39"/>
    <w:rsid w:val="00214CE8"/>
    <w:rsid w:val="002152D9"/>
    <w:rsid w:val="002175AB"/>
    <w:rsid w:val="00217892"/>
    <w:rsid w:val="00217EC3"/>
    <w:rsid w:val="002224EA"/>
    <w:rsid w:val="00222521"/>
    <w:rsid w:val="00222AE1"/>
    <w:rsid w:val="00222C92"/>
    <w:rsid w:val="00222E0A"/>
    <w:rsid w:val="00223354"/>
    <w:rsid w:val="002244DD"/>
    <w:rsid w:val="00224BA9"/>
    <w:rsid w:val="00224C89"/>
    <w:rsid w:val="00225620"/>
    <w:rsid w:val="00225E37"/>
    <w:rsid w:val="00226026"/>
    <w:rsid w:val="00226116"/>
    <w:rsid w:val="00226782"/>
    <w:rsid w:val="00226837"/>
    <w:rsid w:val="002274E1"/>
    <w:rsid w:val="00227641"/>
    <w:rsid w:val="002277E9"/>
    <w:rsid w:val="00227C6A"/>
    <w:rsid w:val="002300E6"/>
    <w:rsid w:val="00230BDE"/>
    <w:rsid w:val="00231D49"/>
    <w:rsid w:val="00233446"/>
    <w:rsid w:val="00233E4C"/>
    <w:rsid w:val="00233EA0"/>
    <w:rsid w:val="00233F02"/>
    <w:rsid w:val="002347B9"/>
    <w:rsid w:val="00234974"/>
    <w:rsid w:val="00234A91"/>
    <w:rsid w:val="00234BC6"/>
    <w:rsid w:val="00234E98"/>
    <w:rsid w:val="00235CBC"/>
    <w:rsid w:val="0023724E"/>
    <w:rsid w:val="0024118B"/>
    <w:rsid w:val="002411B2"/>
    <w:rsid w:val="002418F0"/>
    <w:rsid w:val="00241C97"/>
    <w:rsid w:val="00242EF3"/>
    <w:rsid w:val="00243C74"/>
    <w:rsid w:val="00243D9E"/>
    <w:rsid w:val="002443B4"/>
    <w:rsid w:val="00245234"/>
    <w:rsid w:val="002466B2"/>
    <w:rsid w:val="00246A02"/>
    <w:rsid w:val="00246A8C"/>
    <w:rsid w:val="00247461"/>
    <w:rsid w:val="00250D72"/>
    <w:rsid w:val="0025184D"/>
    <w:rsid w:val="00251C78"/>
    <w:rsid w:val="00252466"/>
    <w:rsid w:val="0025255C"/>
    <w:rsid w:val="00254E9D"/>
    <w:rsid w:val="00254F85"/>
    <w:rsid w:val="002556CA"/>
    <w:rsid w:val="002559EA"/>
    <w:rsid w:val="00255BC9"/>
    <w:rsid w:val="002565CB"/>
    <w:rsid w:val="00256671"/>
    <w:rsid w:val="00256A08"/>
    <w:rsid w:val="00260DEE"/>
    <w:rsid w:val="002617FE"/>
    <w:rsid w:val="002639A0"/>
    <w:rsid w:val="00264907"/>
    <w:rsid w:val="00265B10"/>
    <w:rsid w:val="00266E51"/>
    <w:rsid w:val="00267337"/>
    <w:rsid w:val="0026785E"/>
    <w:rsid w:val="00267ABE"/>
    <w:rsid w:val="00267C7E"/>
    <w:rsid w:val="00270AC8"/>
    <w:rsid w:val="00270BD7"/>
    <w:rsid w:val="0027164E"/>
    <w:rsid w:val="002722E2"/>
    <w:rsid w:val="0027310B"/>
    <w:rsid w:val="00273DE1"/>
    <w:rsid w:val="002740AC"/>
    <w:rsid w:val="002745C3"/>
    <w:rsid w:val="00274780"/>
    <w:rsid w:val="00274804"/>
    <w:rsid w:val="00275785"/>
    <w:rsid w:val="00275D6B"/>
    <w:rsid w:val="002764BC"/>
    <w:rsid w:val="002767FA"/>
    <w:rsid w:val="00276A4D"/>
    <w:rsid w:val="00277879"/>
    <w:rsid w:val="00277ED5"/>
    <w:rsid w:val="00281B02"/>
    <w:rsid w:val="002822EC"/>
    <w:rsid w:val="0028245C"/>
    <w:rsid w:val="00283443"/>
    <w:rsid w:val="0028448C"/>
    <w:rsid w:val="00284498"/>
    <w:rsid w:val="002844D3"/>
    <w:rsid w:val="002857C9"/>
    <w:rsid w:val="002863F5"/>
    <w:rsid w:val="002866CF"/>
    <w:rsid w:val="00286C1F"/>
    <w:rsid w:val="0028779E"/>
    <w:rsid w:val="0028786B"/>
    <w:rsid w:val="00287AD7"/>
    <w:rsid w:val="00290ADF"/>
    <w:rsid w:val="00290BA5"/>
    <w:rsid w:val="00291886"/>
    <w:rsid w:val="00291C6F"/>
    <w:rsid w:val="00291D8E"/>
    <w:rsid w:val="00292809"/>
    <w:rsid w:val="00293F47"/>
    <w:rsid w:val="00294A6F"/>
    <w:rsid w:val="00294BE1"/>
    <w:rsid w:val="00295184"/>
    <w:rsid w:val="002958C5"/>
    <w:rsid w:val="0029742F"/>
    <w:rsid w:val="00297856"/>
    <w:rsid w:val="002A012E"/>
    <w:rsid w:val="002A012F"/>
    <w:rsid w:val="002A0D3E"/>
    <w:rsid w:val="002A0ECC"/>
    <w:rsid w:val="002A21A6"/>
    <w:rsid w:val="002A39A9"/>
    <w:rsid w:val="002A4A60"/>
    <w:rsid w:val="002A4AEC"/>
    <w:rsid w:val="002A543D"/>
    <w:rsid w:val="002A558E"/>
    <w:rsid w:val="002A5C40"/>
    <w:rsid w:val="002A6038"/>
    <w:rsid w:val="002A6A75"/>
    <w:rsid w:val="002A722A"/>
    <w:rsid w:val="002A7272"/>
    <w:rsid w:val="002B05BF"/>
    <w:rsid w:val="002B1B9A"/>
    <w:rsid w:val="002B1F20"/>
    <w:rsid w:val="002B30FD"/>
    <w:rsid w:val="002B5C69"/>
    <w:rsid w:val="002B6D0F"/>
    <w:rsid w:val="002B782F"/>
    <w:rsid w:val="002B79E1"/>
    <w:rsid w:val="002B7B40"/>
    <w:rsid w:val="002B7BE6"/>
    <w:rsid w:val="002B7F45"/>
    <w:rsid w:val="002C03A4"/>
    <w:rsid w:val="002C07E0"/>
    <w:rsid w:val="002C0896"/>
    <w:rsid w:val="002C24AA"/>
    <w:rsid w:val="002C2E88"/>
    <w:rsid w:val="002C2ECF"/>
    <w:rsid w:val="002C3516"/>
    <w:rsid w:val="002C35D2"/>
    <w:rsid w:val="002C3A9B"/>
    <w:rsid w:val="002C3F67"/>
    <w:rsid w:val="002C432F"/>
    <w:rsid w:val="002C472C"/>
    <w:rsid w:val="002C4805"/>
    <w:rsid w:val="002C4901"/>
    <w:rsid w:val="002C4CA0"/>
    <w:rsid w:val="002C5ACB"/>
    <w:rsid w:val="002C5CD6"/>
    <w:rsid w:val="002C7AC6"/>
    <w:rsid w:val="002D0341"/>
    <w:rsid w:val="002D05FA"/>
    <w:rsid w:val="002D1629"/>
    <w:rsid w:val="002D1C91"/>
    <w:rsid w:val="002D1F85"/>
    <w:rsid w:val="002D2355"/>
    <w:rsid w:val="002D3D87"/>
    <w:rsid w:val="002D46B8"/>
    <w:rsid w:val="002D4B05"/>
    <w:rsid w:val="002D5B21"/>
    <w:rsid w:val="002D6914"/>
    <w:rsid w:val="002D6E48"/>
    <w:rsid w:val="002D787E"/>
    <w:rsid w:val="002D7C78"/>
    <w:rsid w:val="002E0336"/>
    <w:rsid w:val="002E0384"/>
    <w:rsid w:val="002E0C7C"/>
    <w:rsid w:val="002E0C94"/>
    <w:rsid w:val="002E1612"/>
    <w:rsid w:val="002E264C"/>
    <w:rsid w:val="002E3478"/>
    <w:rsid w:val="002E3912"/>
    <w:rsid w:val="002E4F58"/>
    <w:rsid w:val="002E53B8"/>
    <w:rsid w:val="002E62CB"/>
    <w:rsid w:val="002E6810"/>
    <w:rsid w:val="002E791A"/>
    <w:rsid w:val="002E79FF"/>
    <w:rsid w:val="002F04C1"/>
    <w:rsid w:val="002F04E8"/>
    <w:rsid w:val="002F0EB6"/>
    <w:rsid w:val="002F1053"/>
    <w:rsid w:val="002F10C1"/>
    <w:rsid w:val="002F2EF3"/>
    <w:rsid w:val="002F34A1"/>
    <w:rsid w:val="002F358E"/>
    <w:rsid w:val="002F394B"/>
    <w:rsid w:val="002F4A1C"/>
    <w:rsid w:val="002F6064"/>
    <w:rsid w:val="002F6141"/>
    <w:rsid w:val="002F6952"/>
    <w:rsid w:val="002F76FD"/>
    <w:rsid w:val="003002AB"/>
    <w:rsid w:val="003003DD"/>
    <w:rsid w:val="00301CAE"/>
    <w:rsid w:val="00302241"/>
    <w:rsid w:val="0030255C"/>
    <w:rsid w:val="00303411"/>
    <w:rsid w:val="003039DD"/>
    <w:rsid w:val="00303B22"/>
    <w:rsid w:val="003041BC"/>
    <w:rsid w:val="0030537E"/>
    <w:rsid w:val="003058B6"/>
    <w:rsid w:val="00305F72"/>
    <w:rsid w:val="00305FD2"/>
    <w:rsid w:val="00306AB0"/>
    <w:rsid w:val="003070A7"/>
    <w:rsid w:val="00307383"/>
    <w:rsid w:val="003075F6"/>
    <w:rsid w:val="0031032D"/>
    <w:rsid w:val="0031106A"/>
    <w:rsid w:val="0031160C"/>
    <w:rsid w:val="00311E2C"/>
    <w:rsid w:val="00312085"/>
    <w:rsid w:val="00312317"/>
    <w:rsid w:val="003132B4"/>
    <w:rsid w:val="003139E2"/>
    <w:rsid w:val="00314ED8"/>
    <w:rsid w:val="00316715"/>
    <w:rsid w:val="003172CA"/>
    <w:rsid w:val="003179CE"/>
    <w:rsid w:val="00320D96"/>
    <w:rsid w:val="00321591"/>
    <w:rsid w:val="0032212B"/>
    <w:rsid w:val="00322634"/>
    <w:rsid w:val="00323095"/>
    <w:rsid w:val="003232FF"/>
    <w:rsid w:val="00323FF3"/>
    <w:rsid w:val="00324019"/>
    <w:rsid w:val="0032419E"/>
    <w:rsid w:val="0032481E"/>
    <w:rsid w:val="00324FFB"/>
    <w:rsid w:val="00325087"/>
    <w:rsid w:val="00325EF3"/>
    <w:rsid w:val="00326191"/>
    <w:rsid w:val="003266F5"/>
    <w:rsid w:val="00326B90"/>
    <w:rsid w:val="00331BB8"/>
    <w:rsid w:val="00331F06"/>
    <w:rsid w:val="00332D73"/>
    <w:rsid w:val="00332EDC"/>
    <w:rsid w:val="00333361"/>
    <w:rsid w:val="00333629"/>
    <w:rsid w:val="003339BA"/>
    <w:rsid w:val="0033539E"/>
    <w:rsid w:val="00335DA4"/>
    <w:rsid w:val="003416C2"/>
    <w:rsid w:val="003420B1"/>
    <w:rsid w:val="003429A5"/>
    <w:rsid w:val="00342A71"/>
    <w:rsid w:val="00342AE5"/>
    <w:rsid w:val="00342D9D"/>
    <w:rsid w:val="00342FAC"/>
    <w:rsid w:val="0034399B"/>
    <w:rsid w:val="00344582"/>
    <w:rsid w:val="0034502B"/>
    <w:rsid w:val="003452E6"/>
    <w:rsid w:val="00345698"/>
    <w:rsid w:val="00345939"/>
    <w:rsid w:val="00345AAB"/>
    <w:rsid w:val="003472DA"/>
    <w:rsid w:val="003477EB"/>
    <w:rsid w:val="00347D11"/>
    <w:rsid w:val="003504DC"/>
    <w:rsid w:val="00350902"/>
    <w:rsid w:val="0035126B"/>
    <w:rsid w:val="0035215C"/>
    <w:rsid w:val="00352490"/>
    <w:rsid w:val="00352BB3"/>
    <w:rsid w:val="00352E1E"/>
    <w:rsid w:val="003530B2"/>
    <w:rsid w:val="00353129"/>
    <w:rsid w:val="00353771"/>
    <w:rsid w:val="003537DF"/>
    <w:rsid w:val="00354C4F"/>
    <w:rsid w:val="0035531B"/>
    <w:rsid w:val="00356D59"/>
    <w:rsid w:val="0035726C"/>
    <w:rsid w:val="00357666"/>
    <w:rsid w:val="00357C61"/>
    <w:rsid w:val="00357F6B"/>
    <w:rsid w:val="00360F38"/>
    <w:rsid w:val="003611CE"/>
    <w:rsid w:val="0036192C"/>
    <w:rsid w:val="00361C52"/>
    <w:rsid w:val="00361E4E"/>
    <w:rsid w:val="0036213C"/>
    <w:rsid w:val="003621D7"/>
    <w:rsid w:val="00362EAD"/>
    <w:rsid w:val="00362FDA"/>
    <w:rsid w:val="00363499"/>
    <w:rsid w:val="00363E8F"/>
    <w:rsid w:val="003645F6"/>
    <w:rsid w:val="00364C75"/>
    <w:rsid w:val="00365391"/>
    <w:rsid w:val="003653BC"/>
    <w:rsid w:val="003664E4"/>
    <w:rsid w:val="00367162"/>
    <w:rsid w:val="003672EA"/>
    <w:rsid w:val="00367BF1"/>
    <w:rsid w:val="0037044E"/>
    <w:rsid w:val="003704A0"/>
    <w:rsid w:val="003712F4"/>
    <w:rsid w:val="00371D6F"/>
    <w:rsid w:val="00371E48"/>
    <w:rsid w:val="003727B5"/>
    <w:rsid w:val="00372972"/>
    <w:rsid w:val="00372A67"/>
    <w:rsid w:val="0037435F"/>
    <w:rsid w:val="0037466C"/>
    <w:rsid w:val="003751EE"/>
    <w:rsid w:val="0037626C"/>
    <w:rsid w:val="003763FD"/>
    <w:rsid w:val="003769C4"/>
    <w:rsid w:val="003808E4"/>
    <w:rsid w:val="003815E1"/>
    <w:rsid w:val="00381977"/>
    <w:rsid w:val="00381D5F"/>
    <w:rsid w:val="0038271E"/>
    <w:rsid w:val="00382A5A"/>
    <w:rsid w:val="00382F17"/>
    <w:rsid w:val="00383343"/>
    <w:rsid w:val="00383816"/>
    <w:rsid w:val="00383D2A"/>
    <w:rsid w:val="0038481C"/>
    <w:rsid w:val="00385C84"/>
    <w:rsid w:val="00386060"/>
    <w:rsid w:val="00386073"/>
    <w:rsid w:val="003861ED"/>
    <w:rsid w:val="00386DCE"/>
    <w:rsid w:val="00387316"/>
    <w:rsid w:val="00387DE7"/>
    <w:rsid w:val="003900EB"/>
    <w:rsid w:val="00390980"/>
    <w:rsid w:val="00390D18"/>
    <w:rsid w:val="00390F5A"/>
    <w:rsid w:val="0039167D"/>
    <w:rsid w:val="00392C68"/>
    <w:rsid w:val="00393A99"/>
    <w:rsid w:val="00395DC0"/>
    <w:rsid w:val="00396AEA"/>
    <w:rsid w:val="00396D31"/>
    <w:rsid w:val="00396DD9"/>
    <w:rsid w:val="00397184"/>
    <w:rsid w:val="00397CAA"/>
    <w:rsid w:val="00397F6C"/>
    <w:rsid w:val="003A123B"/>
    <w:rsid w:val="003A1C85"/>
    <w:rsid w:val="003A2579"/>
    <w:rsid w:val="003A29CC"/>
    <w:rsid w:val="003A2FFA"/>
    <w:rsid w:val="003A3374"/>
    <w:rsid w:val="003A392E"/>
    <w:rsid w:val="003A4FBA"/>
    <w:rsid w:val="003A5314"/>
    <w:rsid w:val="003A6439"/>
    <w:rsid w:val="003A650A"/>
    <w:rsid w:val="003A6E5F"/>
    <w:rsid w:val="003A6F06"/>
    <w:rsid w:val="003A7F0C"/>
    <w:rsid w:val="003B0F80"/>
    <w:rsid w:val="003B1991"/>
    <w:rsid w:val="003B2FDA"/>
    <w:rsid w:val="003B3683"/>
    <w:rsid w:val="003B3F76"/>
    <w:rsid w:val="003B440B"/>
    <w:rsid w:val="003B4C2B"/>
    <w:rsid w:val="003B547C"/>
    <w:rsid w:val="003B5EE0"/>
    <w:rsid w:val="003B618D"/>
    <w:rsid w:val="003B64DA"/>
    <w:rsid w:val="003B6DF8"/>
    <w:rsid w:val="003B6E28"/>
    <w:rsid w:val="003B74CD"/>
    <w:rsid w:val="003B7808"/>
    <w:rsid w:val="003B7A4D"/>
    <w:rsid w:val="003B7D3B"/>
    <w:rsid w:val="003C0573"/>
    <w:rsid w:val="003C15F6"/>
    <w:rsid w:val="003C1E45"/>
    <w:rsid w:val="003C261A"/>
    <w:rsid w:val="003C3248"/>
    <w:rsid w:val="003C34EC"/>
    <w:rsid w:val="003C388E"/>
    <w:rsid w:val="003C3DDC"/>
    <w:rsid w:val="003C4963"/>
    <w:rsid w:val="003C4B07"/>
    <w:rsid w:val="003C6213"/>
    <w:rsid w:val="003C63DE"/>
    <w:rsid w:val="003C6757"/>
    <w:rsid w:val="003C7947"/>
    <w:rsid w:val="003C79B6"/>
    <w:rsid w:val="003D10EA"/>
    <w:rsid w:val="003D2435"/>
    <w:rsid w:val="003D281F"/>
    <w:rsid w:val="003D29E6"/>
    <w:rsid w:val="003D3232"/>
    <w:rsid w:val="003D3ED7"/>
    <w:rsid w:val="003D43A6"/>
    <w:rsid w:val="003D4D68"/>
    <w:rsid w:val="003D4E3C"/>
    <w:rsid w:val="003D5D84"/>
    <w:rsid w:val="003D6CE0"/>
    <w:rsid w:val="003D7423"/>
    <w:rsid w:val="003D750C"/>
    <w:rsid w:val="003D78B6"/>
    <w:rsid w:val="003E01E7"/>
    <w:rsid w:val="003E0214"/>
    <w:rsid w:val="003E0590"/>
    <w:rsid w:val="003E1158"/>
    <w:rsid w:val="003E1EC1"/>
    <w:rsid w:val="003E239E"/>
    <w:rsid w:val="003E28CB"/>
    <w:rsid w:val="003E2A66"/>
    <w:rsid w:val="003E4E3C"/>
    <w:rsid w:val="003E53BA"/>
    <w:rsid w:val="003E5627"/>
    <w:rsid w:val="003E56EB"/>
    <w:rsid w:val="003E5AB0"/>
    <w:rsid w:val="003E5B43"/>
    <w:rsid w:val="003E65ED"/>
    <w:rsid w:val="003E6D8D"/>
    <w:rsid w:val="003E75E7"/>
    <w:rsid w:val="003E79BB"/>
    <w:rsid w:val="003F0A88"/>
    <w:rsid w:val="003F1604"/>
    <w:rsid w:val="003F1A70"/>
    <w:rsid w:val="003F1E9B"/>
    <w:rsid w:val="003F2675"/>
    <w:rsid w:val="003F2ECA"/>
    <w:rsid w:val="003F3022"/>
    <w:rsid w:val="004000D3"/>
    <w:rsid w:val="00400D96"/>
    <w:rsid w:val="00400ECA"/>
    <w:rsid w:val="00400EE1"/>
    <w:rsid w:val="004014FD"/>
    <w:rsid w:val="00401C7D"/>
    <w:rsid w:val="0040204A"/>
    <w:rsid w:val="00402376"/>
    <w:rsid w:val="004024FB"/>
    <w:rsid w:val="004029F9"/>
    <w:rsid w:val="00402E6B"/>
    <w:rsid w:val="004030A2"/>
    <w:rsid w:val="00403495"/>
    <w:rsid w:val="00403756"/>
    <w:rsid w:val="00403C4A"/>
    <w:rsid w:val="00405153"/>
    <w:rsid w:val="00405AD6"/>
    <w:rsid w:val="00405D9F"/>
    <w:rsid w:val="004061B6"/>
    <w:rsid w:val="004063AB"/>
    <w:rsid w:val="004063C1"/>
    <w:rsid w:val="00406996"/>
    <w:rsid w:val="00406B46"/>
    <w:rsid w:val="00406C69"/>
    <w:rsid w:val="0040746C"/>
    <w:rsid w:val="00407A76"/>
    <w:rsid w:val="00410516"/>
    <w:rsid w:val="004106B6"/>
    <w:rsid w:val="00411A7A"/>
    <w:rsid w:val="0041295D"/>
    <w:rsid w:val="00413041"/>
    <w:rsid w:val="00413CD2"/>
    <w:rsid w:val="00413D42"/>
    <w:rsid w:val="00414314"/>
    <w:rsid w:val="00414887"/>
    <w:rsid w:val="00415298"/>
    <w:rsid w:val="00415517"/>
    <w:rsid w:val="004159CA"/>
    <w:rsid w:val="00416368"/>
    <w:rsid w:val="00417089"/>
    <w:rsid w:val="00417178"/>
    <w:rsid w:val="00417247"/>
    <w:rsid w:val="00417642"/>
    <w:rsid w:val="00417649"/>
    <w:rsid w:val="00417655"/>
    <w:rsid w:val="00417FCE"/>
    <w:rsid w:val="0042020F"/>
    <w:rsid w:val="00420667"/>
    <w:rsid w:val="0042077A"/>
    <w:rsid w:val="004225B4"/>
    <w:rsid w:val="00422606"/>
    <w:rsid w:val="00422834"/>
    <w:rsid w:val="00422877"/>
    <w:rsid w:val="0042291B"/>
    <w:rsid w:val="00422B4B"/>
    <w:rsid w:val="00422B76"/>
    <w:rsid w:val="00422EF2"/>
    <w:rsid w:val="00423C02"/>
    <w:rsid w:val="004249C2"/>
    <w:rsid w:val="004249D4"/>
    <w:rsid w:val="00425069"/>
    <w:rsid w:val="00425922"/>
    <w:rsid w:val="004259C1"/>
    <w:rsid w:val="00425BEF"/>
    <w:rsid w:val="00425E5E"/>
    <w:rsid w:val="004269DE"/>
    <w:rsid w:val="00427550"/>
    <w:rsid w:val="0043024D"/>
    <w:rsid w:val="00430C58"/>
    <w:rsid w:val="00430F38"/>
    <w:rsid w:val="00432693"/>
    <w:rsid w:val="0043275F"/>
    <w:rsid w:val="00433746"/>
    <w:rsid w:val="00433CC6"/>
    <w:rsid w:val="004346F0"/>
    <w:rsid w:val="00434E6F"/>
    <w:rsid w:val="00435F35"/>
    <w:rsid w:val="00436214"/>
    <w:rsid w:val="00436EA5"/>
    <w:rsid w:val="00437633"/>
    <w:rsid w:val="004379B5"/>
    <w:rsid w:val="00440BE7"/>
    <w:rsid w:val="00445081"/>
    <w:rsid w:val="00445345"/>
    <w:rsid w:val="00445893"/>
    <w:rsid w:val="00446DFB"/>
    <w:rsid w:val="0044760A"/>
    <w:rsid w:val="00451AEB"/>
    <w:rsid w:val="00452186"/>
    <w:rsid w:val="004529B3"/>
    <w:rsid w:val="00452E44"/>
    <w:rsid w:val="004539C9"/>
    <w:rsid w:val="00453D1E"/>
    <w:rsid w:val="0045508B"/>
    <w:rsid w:val="00456031"/>
    <w:rsid w:val="00456B6F"/>
    <w:rsid w:val="0046049D"/>
    <w:rsid w:val="004607E3"/>
    <w:rsid w:val="00460FB1"/>
    <w:rsid w:val="00461248"/>
    <w:rsid w:val="00461559"/>
    <w:rsid w:val="004615D6"/>
    <w:rsid w:val="004618B6"/>
    <w:rsid w:val="00461D60"/>
    <w:rsid w:val="0046324C"/>
    <w:rsid w:val="0046336E"/>
    <w:rsid w:val="004635E2"/>
    <w:rsid w:val="00463F4F"/>
    <w:rsid w:val="00463FB5"/>
    <w:rsid w:val="0046411A"/>
    <w:rsid w:val="004651B2"/>
    <w:rsid w:val="0046632A"/>
    <w:rsid w:val="004666DE"/>
    <w:rsid w:val="00466B5A"/>
    <w:rsid w:val="00466EB6"/>
    <w:rsid w:val="00467C59"/>
    <w:rsid w:val="00470707"/>
    <w:rsid w:val="0047090E"/>
    <w:rsid w:val="00471767"/>
    <w:rsid w:val="00472249"/>
    <w:rsid w:val="0047348C"/>
    <w:rsid w:val="00474666"/>
    <w:rsid w:val="0047467D"/>
    <w:rsid w:val="0047474A"/>
    <w:rsid w:val="0047483F"/>
    <w:rsid w:val="004748D5"/>
    <w:rsid w:val="00474B50"/>
    <w:rsid w:val="00475684"/>
    <w:rsid w:val="0047580F"/>
    <w:rsid w:val="00475AB0"/>
    <w:rsid w:val="00476367"/>
    <w:rsid w:val="00476556"/>
    <w:rsid w:val="00476743"/>
    <w:rsid w:val="00476DE4"/>
    <w:rsid w:val="00476FD2"/>
    <w:rsid w:val="00477EA3"/>
    <w:rsid w:val="00480395"/>
    <w:rsid w:val="0048051C"/>
    <w:rsid w:val="00480937"/>
    <w:rsid w:val="00480E93"/>
    <w:rsid w:val="00480FD9"/>
    <w:rsid w:val="00481013"/>
    <w:rsid w:val="00481071"/>
    <w:rsid w:val="004810B1"/>
    <w:rsid w:val="00481882"/>
    <w:rsid w:val="00481B6D"/>
    <w:rsid w:val="004825CA"/>
    <w:rsid w:val="00482AC2"/>
    <w:rsid w:val="00482CC1"/>
    <w:rsid w:val="004831D9"/>
    <w:rsid w:val="004832A8"/>
    <w:rsid w:val="004838EE"/>
    <w:rsid w:val="00483DA0"/>
    <w:rsid w:val="00485D86"/>
    <w:rsid w:val="00487690"/>
    <w:rsid w:val="00487D51"/>
    <w:rsid w:val="004900E8"/>
    <w:rsid w:val="00490639"/>
    <w:rsid w:val="0049215E"/>
    <w:rsid w:val="004924C1"/>
    <w:rsid w:val="004926E5"/>
    <w:rsid w:val="004930BF"/>
    <w:rsid w:val="0049390F"/>
    <w:rsid w:val="0049467B"/>
    <w:rsid w:val="004948DB"/>
    <w:rsid w:val="00494A6E"/>
    <w:rsid w:val="00494D82"/>
    <w:rsid w:val="0049575D"/>
    <w:rsid w:val="004959D3"/>
    <w:rsid w:val="0049605A"/>
    <w:rsid w:val="00496418"/>
    <w:rsid w:val="004966E4"/>
    <w:rsid w:val="00496710"/>
    <w:rsid w:val="00497431"/>
    <w:rsid w:val="00497AB6"/>
    <w:rsid w:val="004A0249"/>
    <w:rsid w:val="004A0382"/>
    <w:rsid w:val="004A13EC"/>
    <w:rsid w:val="004A26CE"/>
    <w:rsid w:val="004A2954"/>
    <w:rsid w:val="004A29FF"/>
    <w:rsid w:val="004A2A50"/>
    <w:rsid w:val="004A2C9D"/>
    <w:rsid w:val="004A391E"/>
    <w:rsid w:val="004A3DB2"/>
    <w:rsid w:val="004A3F8C"/>
    <w:rsid w:val="004A45FD"/>
    <w:rsid w:val="004A529F"/>
    <w:rsid w:val="004A6691"/>
    <w:rsid w:val="004A6A36"/>
    <w:rsid w:val="004A71C0"/>
    <w:rsid w:val="004A75B3"/>
    <w:rsid w:val="004A7F49"/>
    <w:rsid w:val="004A7FFA"/>
    <w:rsid w:val="004B00BF"/>
    <w:rsid w:val="004B0B28"/>
    <w:rsid w:val="004B1147"/>
    <w:rsid w:val="004B114E"/>
    <w:rsid w:val="004B1414"/>
    <w:rsid w:val="004B216D"/>
    <w:rsid w:val="004B2292"/>
    <w:rsid w:val="004B29DB"/>
    <w:rsid w:val="004B2D93"/>
    <w:rsid w:val="004B2EB6"/>
    <w:rsid w:val="004B31C6"/>
    <w:rsid w:val="004B3202"/>
    <w:rsid w:val="004B4E5E"/>
    <w:rsid w:val="004B51BC"/>
    <w:rsid w:val="004B5553"/>
    <w:rsid w:val="004B5889"/>
    <w:rsid w:val="004B75C7"/>
    <w:rsid w:val="004B77A2"/>
    <w:rsid w:val="004B7FC3"/>
    <w:rsid w:val="004C2077"/>
    <w:rsid w:val="004C2876"/>
    <w:rsid w:val="004C28F9"/>
    <w:rsid w:val="004C2FDF"/>
    <w:rsid w:val="004C3005"/>
    <w:rsid w:val="004C3C09"/>
    <w:rsid w:val="004C43B4"/>
    <w:rsid w:val="004C441E"/>
    <w:rsid w:val="004C44AB"/>
    <w:rsid w:val="004C4BCC"/>
    <w:rsid w:val="004C592F"/>
    <w:rsid w:val="004C64D7"/>
    <w:rsid w:val="004C6C71"/>
    <w:rsid w:val="004C747E"/>
    <w:rsid w:val="004D04EB"/>
    <w:rsid w:val="004D135B"/>
    <w:rsid w:val="004D1401"/>
    <w:rsid w:val="004D2133"/>
    <w:rsid w:val="004D3FA1"/>
    <w:rsid w:val="004D3FE5"/>
    <w:rsid w:val="004D4155"/>
    <w:rsid w:val="004D564D"/>
    <w:rsid w:val="004D619C"/>
    <w:rsid w:val="004D61E0"/>
    <w:rsid w:val="004D63EF"/>
    <w:rsid w:val="004D6526"/>
    <w:rsid w:val="004D66CC"/>
    <w:rsid w:val="004D6AD9"/>
    <w:rsid w:val="004D6B42"/>
    <w:rsid w:val="004D6DB1"/>
    <w:rsid w:val="004D784E"/>
    <w:rsid w:val="004E08D7"/>
    <w:rsid w:val="004E129F"/>
    <w:rsid w:val="004E571E"/>
    <w:rsid w:val="004E6702"/>
    <w:rsid w:val="004E684E"/>
    <w:rsid w:val="004E6981"/>
    <w:rsid w:val="004E7EEE"/>
    <w:rsid w:val="004F001A"/>
    <w:rsid w:val="004F09FC"/>
    <w:rsid w:val="004F13B7"/>
    <w:rsid w:val="004F1519"/>
    <w:rsid w:val="004F2163"/>
    <w:rsid w:val="004F251B"/>
    <w:rsid w:val="004F2E37"/>
    <w:rsid w:val="004F316A"/>
    <w:rsid w:val="004F3C68"/>
    <w:rsid w:val="004F4023"/>
    <w:rsid w:val="004F4099"/>
    <w:rsid w:val="004F40FF"/>
    <w:rsid w:val="004F4988"/>
    <w:rsid w:val="004F4D39"/>
    <w:rsid w:val="004F51DF"/>
    <w:rsid w:val="004F574F"/>
    <w:rsid w:val="004F5B18"/>
    <w:rsid w:val="004F6964"/>
    <w:rsid w:val="004F6B16"/>
    <w:rsid w:val="004F6B54"/>
    <w:rsid w:val="004F72C4"/>
    <w:rsid w:val="004F7521"/>
    <w:rsid w:val="00500F04"/>
    <w:rsid w:val="00501E3C"/>
    <w:rsid w:val="00501E4D"/>
    <w:rsid w:val="0050346B"/>
    <w:rsid w:val="005044E6"/>
    <w:rsid w:val="00504D8F"/>
    <w:rsid w:val="00506D49"/>
    <w:rsid w:val="00506D9B"/>
    <w:rsid w:val="00507EE6"/>
    <w:rsid w:val="00511735"/>
    <w:rsid w:val="00511B00"/>
    <w:rsid w:val="00512F66"/>
    <w:rsid w:val="00513AB1"/>
    <w:rsid w:val="00513FBB"/>
    <w:rsid w:val="005141FC"/>
    <w:rsid w:val="005146A6"/>
    <w:rsid w:val="00514AC5"/>
    <w:rsid w:val="00515300"/>
    <w:rsid w:val="00515509"/>
    <w:rsid w:val="00515C71"/>
    <w:rsid w:val="00517983"/>
    <w:rsid w:val="005203E5"/>
    <w:rsid w:val="0052168B"/>
    <w:rsid w:val="00521B9D"/>
    <w:rsid w:val="00521ECC"/>
    <w:rsid w:val="005222CF"/>
    <w:rsid w:val="00522A23"/>
    <w:rsid w:val="005235E8"/>
    <w:rsid w:val="0052449A"/>
    <w:rsid w:val="0052472A"/>
    <w:rsid w:val="00524A3A"/>
    <w:rsid w:val="00524E3C"/>
    <w:rsid w:val="00525C4E"/>
    <w:rsid w:val="00525E8D"/>
    <w:rsid w:val="00525F94"/>
    <w:rsid w:val="00530131"/>
    <w:rsid w:val="00530304"/>
    <w:rsid w:val="00531053"/>
    <w:rsid w:val="00531489"/>
    <w:rsid w:val="00531BE2"/>
    <w:rsid w:val="005325C7"/>
    <w:rsid w:val="00532F66"/>
    <w:rsid w:val="00532F7D"/>
    <w:rsid w:val="00533BD4"/>
    <w:rsid w:val="00533C9C"/>
    <w:rsid w:val="00534327"/>
    <w:rsid w:val="0053468A"/>
    <w:rsid w:val="00534D52"/>
    <w:rsid w:val="005350B1"/>
    <w:rsid w:val="00535255"/>
    <w:rsid w:val="0053530F"/>
    <w:rsid w:val="00535439"/>
    <w:rsid w:val="005358AA"/>
    <w:rsid w:val="00537AE3"/>
    <w:rsid w:val="005402FC"/>
    <w:rsid w:val="00541279"/>
    <w:rsid w:val="00543253"/>
    <w:rsid w:val="005439F5"/>
    <w:rsid w:val="00545AF8"/>
    <w:rsid w:val="005469CF"/>
    <w:rsid w:val="00546D25"/>
    <w:rsid w:val="005474D7"/>
    <w:rsid w:val="00547D3E"/>
    <w:rsid w:val="00550384"/>
    <w:rsid w:val="0055186B"/>
    <w:rsid w:val="00551B83"/>
    <w:rsid w:val="005524ED"/>
    <w:rsid w:val="00552804"/>
    <w:rsid w:val="00552D55"/>
    <w:rsid w:val="0055303A"/>
    <w:rsid w:val="0055390E"/>
    <w:rsid w:val="0055451E"/>
    <w:rsid w:val="00554853"/>
    <w:rsid w:val="00554F01"/>
    <w:rsid w:val="005559E3"/>
    <w:rsid w:val="005564DF"/>
    <w:rsid w:val="00556B68"/>
    <w:rsid w:val="00556F75"/>
    <w:rsid w:val="00557E02"/>
    <w:rsid w:val="00560462"/>
    <w:rsid w:val="00560EA3"/>
    <w:rsid w:val="00560F6C"/>
    <w:rsid w:val="00561213"/>
    <w:rsid w:val="00562B92"/>
    <w:rsid w:val="00562F1A"/>
    <w:rsid w:val="0056421A"/>
    <w:rsid w:val="00564297"/>
    <w:rsid w:val="00564399"/>
    <w:rsid w:val="005644FC"/>
    <w:rsid w:val="0056479E"/>
    <w:rsid w:val="00565367"/>
    <w:rsid w:val="0056586A"/>
    <w:rsid w:val="00565DAE"/>
    <w:rsid w:val="0056735E"/>
    <w:rsid w:val="005709F0"/>
    <w:rsid w:val="00570EBE"/>
    <w:rsid w:val="005718B8"/>
    <w:rsid w:val="005724C8"/>
    <w:rsid w:val="00573190"/>
    <w:rsid w:val="005738DF"/>
    <w:rsid w:val="00573AF9"/>
    <w:rsid w:val="00573C1C"/>
    <w:rsid w:val="00574132"/>
    <w:rsid w:val="0057467B"/>
    <w:rsid w:val="00574745"/>
    <w:rsid w:val="005751E1"/>
    <w:rsid w:val="00575971"/>
    <w:rsid w:val="00575DDE"/>
    <w:rsid w:val="00575E69"/>
    <w:rsid w:val="00575F5C"/>
    <w:rsid w:val="005762DA"/>
    <w:rsid w:val="0057676E"/>
    <w:rsid w:val="00576A55"/>
    <w:rsid w:val="0057720F"/>
    <w:rsid w:val="0057735B"/>
    <w:rsid w:val="00577DDD"/>
    <w:rsid w:val="0058124F"/>
    <w:rsid w:val="00581446"/>
    <w:rsid w:val="00581FA7"/>
    <w:rsid w:val="00582953"/>
    <w:rsid w:val="00584F18"/>
    <w:rsid w:val="005851B9"/>
    <w:rsid w:val="005865F5"/>
    <w:rsid w:val="00587EA3"/>
    <w:rsid w:val="005909AA"/>
    <w:rsid w:val="00590D15"/>
    <w:rsid w:val="00590D48"/>
    <w:rsid w:val="00591B34"/>
    <w:rsid w:val="00592086"/>
    <w:rsid w:val="0059290C"/>
    <w:rsid w:val="0059324B"/>
    <w:rsid w:val="00593A33"/>
    <w:rsid w:val="00594526"/>
    <w:rsid w:val="00594643"/>
    <w:rsid w:val="00594942"/>
    <w:rsid w:val="00594A91"/>
    <w:rsid w:val="0059727A"/>
    <w:rsid w:val="005A0261"/>
    <w:rsid w:val="005A0753"/>
    <w:rsid w:val="005A190B"/>
    <w:rsid w:val="005A29CE"/>
    <w:rsid w:val="005A47DB"/>
    <w:rsid w:val="005A4910"/>
    <w:rsid w:val="005A4B25"/>
    <w:rsid w:val="005A5444"/>
    <w:rsid w:val="005A5F22"/>
    <w:rsid w:val="005A6E9F"/>
    <w:rsid w:val="005A7341"/>
    <w:rsid w:val="005A739E"/>
    <w:rsid w:val="005A77B1"/>
    <w:rsid w:val="005B04ED"/>
    <w:rsid w:val="005B103A"/>
    <w:rsid w:val="005B1B98"/>
    <w:rsid w:val="005B1C19"/>
    <w:rsid w:val="005B23E3"/>
    <w:rsid w:val="005B2901"/>
    <w:rsid w:val="005B37F9"/>
    <w:rsid w:val="005B38E2"/>
    <w:rsid w:val="005B39D9"/>
    <w:rsid w:val="005B3AA1"/>
    <w:rsid w:val="005B3C0A"/>
    <w:rsid w:val="005B406A"/>
    <w:rsid w:val="005B49CB"/>
    <w:rsid w:val="005B50B3"/>
    <w:rsid w:val="005B5116"/>
    <w:rsid w:val="005B5145"/>
    <w:rsid w:val="005B6BE9"/>
    <w:rsid w:val="005B7F69"/>
    <w:rsid w:val="005C020B"/>
    <w:rsid w:val="005C0DFD"/>
    <w:rsid w:val="005C19C1"/>
    <w:rsid w:val="005C1D34"/>
    <w:rsid w:val="005C20A4"/>
    <w:rsid w:val="005C20C8"/>
    <w:rsid w:val="005C27D2"/>
    <w:rsid w:val="005C29EA"/>
    <w:rsid w:val="005C373E"/>
    <w:rsid w:val="005C3A5B"/>
    <w:rsid w:val="005C4804"/>
    <w:rsid w:val="005C65AA"/>
    <w:rsid w:val="005C6809"/>
    <w:rsid w:val="005C6A86"/>
    <w:rsid w:val="005D01C0"/>
    <w:rsid w:val="005D0EB1"/>
    <w:rsid w:val="005D152F"/>
    <w:rsid w:val="005D17E1"/>
    <w:rsid w:val="005D1FA9"/>
    <w:rsid w:val="005D324E"/>
    <w:rsid w:val="005D3E5E"/>
    <w:rsid w:val="005D48FB"/>
    <w:rsid w:val="005D5401"/>
    <w:rsid w:val="005D5476"/>
    <w:rsid w:val="005D5A8A"/>
    <w:rsid w:val="005D6648"/>
    <w:rsid w:val="005D696E"/>
    <w:rsid w:val="005D6F4A"/>
    <w:rsid w:val="005D729A"/>
    <w:rsid w:val="005D75E3"/>
    <w:rsid w:val="005E058D"/>
    <w:rsid w:val="005E1109"/>
    <w:rsid w:val="005E189A"/>
    <w:rsid w:val="005E2707"/>
    <w:rsid w:val="005E29F1"/>
    <w:rsid w:val="005E3FC6"/>
    <w:rsid w:val="005E4213"/>
    <w:rsid w:val="005E535C"/>
    <w:rsid w:val="005F0166"/>
    <w:rsid w:val="005F07CF"/>
    <w:rsid w:val="005F19B0"/>
    <w:rsid w:val="005F252A"/>
    <w:rsid w:val="005F2903"/>
    <w:rsid w:val="005F2965"/>
    <w:rsid w:val="005F45D4"/>
    <w:rsid w:val="005F5421"/>
    <w:rsid w:val="005F5559"/>
    <w:rsid w:val="005F59FA"/>
    <w:rsid w:val="005F5EE8"/>
    <w:rsid w:val="005F63E6"/>
    <w:rsid w:val="0060006E"/>
    <w:rsid w:val="006009F7"/>
    <w:rsid w:val="00601168"/>
    <w:rsid w:val="00601912"/>
    <w:rsid w:val="00602C62"/>
    <w:rsid w:val="00602F07"/>
    <w:rsid w:val="00603348"/>
    <w:rsid w:val="00603EE7"/>
    <w:rsid w:val="00603F93"/>
    <w:rsid w:val="006047F8"/>
    <w:rsid w:val="006053AA"/>
    <w:rsid w:val="006056C9"/>
    <w:rsid w:val="00605CEF"/>
    <w:rsid w:val="006060FB"/>
    <w:rsid w:val="00606615"/>
    <w:rsid w:val="00607414"/>
    <w:rsid w:val="00610EBE"/>
    <w:rsid w:val="006111A3"/>
    <w:rsid w:val="00611963"/>
    <w:rsid w:val="00611A16"/>
    <w:rsid w:val="00611BED"/>
    <w:rsid w:val="0061211A"/>
    <w:rsid w:val="00612519"/>
    <w:rsid w:val="00613501"/>
    <w:rsid w:val="006135C9"/>
    <w:rsid w:val="00613FEB"/>
    <w:rsid w:val="00614CA9"/>
    <w:rsid w:val="006150B5"/>
    <w:rsid w:val="00615B46"/>
    <w:rsid w:val="0061626B"/>
    <w:rsid w:val="00616687"/>
    <w:rsid w:val="00616771"/>
    <w:rsid w:val="00616A1C"/>
    <w:rsid w:val="00616BD0"/>
    <w:rsid w:val="00616D4C"/>
    <w:rsid w:val="006171EE"/>
    <w:rsid w:val="00620CDC"/>
    <w:rsid w:val="00620F02"/>
    <w:rsid w:val="00620F09"/>
    <w:rsid w:val="0062158D"/>
    <w:rsid w:val="00621C9E"/>
    <w:rsid w:val="00623531"/>
    <w:rsid w:val="0062362A"/>
    <w:rsid w:val="00623852"/>
    <w:rsid w:val="00623AB4"/>
    <w:rsid w:val="00623C93"/>
    <w:rsid w:val="006255CC"/>
    <w:rsid w:val="006257E6"/>
    <w:rsid w:val="00625D2D"/>
    <w:rsid w:val="00626048"/>
    <w:rsid w:val="0062622E"/>
    <w:rsid w:val="00627637"/>
    <w:rsid w:val="006278D8"/>
    <w:rsid w:val="00627EA6"/>
    <w:rsid w:val="00627F50"/>
    <w:rsid w:val="006300E3"/>
    <w:rsid w:val="00630171"/>
    <w:rsid w:val="00630653"/>
    <w:rsid w:val="00630912"/>
    <w:rsid w:val="00630FA2"/>
    <w:rsid w:val="006312FE"/>
    <w:rsid w:val="00631817"/>
    <w:rsid w:val="006326B8"/>
    <w:rsid w:val="0063381F"/>
    <w:rsid w:val="006338EC"/>
    <w:rsid w:val="00633B94"/>
    <w:rsid w:val="006345DC"/>
    <w:rsid w:val="006346B5"/>
    <w:rsid w:val="00634796"/>
    <w:rsid w:val="00634DAE"/>
    <w:rsid w:val="0063537A"/>
    <w:rsid w:val="006356A4"/>
    <w:rsid w:val="0063652E"/>
    <w:rsid w:val="006368DB"/>
    <w:rsid w:val="00637AF8"/>
    <w:rsid w:val="00637C03"/>
    <w:rsid w:val="006401E2"/>
    <w:rsid w:val="00640400"/>
    <w:rsid w:val="00641394"/>
    <w:rsid w:val="00641647"/>
    <w:rsid w:val="00641E6E"/>
    <w:rsid w:val="00642E25"/>
    <w:rsid w:val="006430F6"/>
    <w:rsid w:val="00643174"/>
    <w:rsid w:val="00643907"/>
    <w:rsid w:val="00643A5A"/>
    <w:rsid w:val="00643CA8"/>
    <w:rsid w:val="0064475F"/>
    <w:rsid w:val="00645006"/>
    <w:rsid w:val="00645164"/>
    <w:rsid w:val="0064535C"/>
    <w:rsid w:val="00646D25"/>
    <w:rsid w:val="00646FDA"/>
    <w:rsid w:val="00647381"/>
    <w:rsid w:val="00647ABE"/>
    <w:rsid w:val="00647EE1"/>
    <w:rsid w:val="00650821"/>
    <w:rsid w:val="0065154F"/>
    <w:rsid w:val="0065285E"/>
    <w:rsid w:val="006530BD"/>
    <w:rsid w:val="006537F1"/>
    <w:rsid w:val="00653C92"/>
    <w:rsid w:val="00653D53"/>
    <w:rsid w:val="0065605F"/>
    <w:rsid w:val="00656CC5"/>
    <w:rsid w:val="00656E7F"/>
    <w:rsid w:val="00656EC8"/>
    <w:rsid w:val="006601ED"/>
    <w:rsid w:val="0066103B"/>
    <w:rsid w:val="0066111F"/>
    <w:rsid w:val="00662559"/>
    <w:rsid w:val="00663DC0"/>
    <w:rsid w:val="00664030"/>
    <w:rsid w:val="00664434"/>
    <w:rsid w:val="006648EE"/>
    <w:rsid w:val="006650DD"/>
    <w:rsid w:val="006707DA"/>
    <w:rsid w:val="00671D55"/>
    <w:rsid w:val="00672430"/>
    <w:rsid w:val="006727D1"/>
    <w:rsid w:val="00673E52"/>
    <w:rsid w:val="006752F1"/>
    <w:rsid w:val="006755DF"/>
    <w:rsid w:val="00675666"/>
    <w:rsid w:val="00676C54"/>
    <w:rsid w:val="00677407"/>
    <w:rsid w:val="006775DC"/>
    <w:rsid w:val="0068078D"/>
    <w:rsid w:val="006809FC"/>
    <w:rsid w:val="0068104A"/>
    <w:rsid w:val="00681DEE"/>
    <w:rsid w:val="00681F6A"/>
    <w:rsid w:val="00682156"/>
    <w:rsid w:val="00683152"/>
    <w:rsid w:val="00684735"/>
    <w:rsid w:val="00684C0B"/>
    <w:rsid w:val="00685297"/>
    <w:rsid w:val="006854B4"/>
    <w:rsid w:val="00685793"/>
    <w:rsid w:val="00685AA7"/>
    <w:rsid w:val="00685CD6"/>
    <w:rsid w:val="0068606C"/>
    <w:rsid w:val="006904F5"/>
    <w:rsid w:val="00690740"/>
    <w:rsid w:val="006915EB"/>
    <w:rsid w:val="00692382"/>
    <w:rsid w:val="00692502"/>
    <w:rsid w:val="00692AD4"/>
    <w:rsid w:val="00692B81"/>
    <w:rsid w:val="00693D88"/>
    <w:rsid w:val="00694D88"/>
    <w:rsid w:val="00695E9C"/>
    <w:rsid w:val="0069634B"/>
    <w:rsid w:val="006965A3"/>
    <w:rsid w:val="006972EE"/>
    <w:rsid w:val="00697620"/>
    <w:rsid w:val="00697D6A"/>
    <w:rsid w:val="006A175D"/>
    <w:rsid w:val="006A17C1"/>
    <w:rsid w:val="006A2D7A"/>
    <w:rsid w:val="006A380A"/>
    <w:rsid w:val="006A4A11"/>
    <w:rsid w:val="006A5813"/>
    <w:rsid w:val="006A5877"/>
    <w:rsid w:val="006A5ACB"/>
    <w:rsid w:val="006A5B35"/>
    <w:rsid w:val="006A5D1C"/>
    <w:rsid w:val="006A60C0"/>
    <w:rsid w:val="006A7668"/>
    <w:rsid w:val="006A7DC6"/>
    <w:rsid w:val="006B0072"/>
    <w:rsid w:val="006B05D3"/>
    <w:rsid w:val="006B0B49"/>
    <w:rsid w:val="006B0E60"/>
    <w:rsid w:val="006B0FFF"/>
    <w:rsid w:val="006B1B7D"/>
    <w:rsid w:val="006B269D"/>
    <w:rsid w:val="006B27BE"/>
    <w:rsid w:val="006B28CA"/>
    <w:rsid w:val="006B3674"/>
    <w:rsid w:val="006B5707"/>
    <w:rsid w:val="006B6601"/>
    <w:rsid w:val="006B74AC"/>
    <w:rsid w:val="006B77C5"/>
    <w:rsid w:val="006C00FB"/>
    <w:rsid w:val="006C0B63"/>
    <w:rsid w:val="006C30B0"/>
    <w:rsid w:val="006C3EFC"/>
    <w:rsid w:val="006C4623"/>
    <w:rsid w:val="006C4865"/>
    <w:rsid w:val="006C4DFE"/>
    <w:rsid w:val="006C5F27"/>
    <w:rsid w:val="006C64A7"/>
    <w:rsid w:val="006C6EE4"/>
    <w:rsid w:val="006D00E1"/>
    <w:rsid w:val="006D06AA"/>
    <w:rsid w:val="006D0C0D"/>
    <w:rsid w:val="006D16B0"/>
    <w:rsid w:val="006D1983"/>
    <w:rsid w:val="006D2089"/>
    <w:rsid w:val="006D2B37"/>
    <w:rsid w:val="006D336D"/>
    <w:rsid w:val="006D3791"/>
    <w:rsid w:val="006D381D"/>
    <w:rsid w:val="006D3ADA"/>
    <w:rsid w:val="006D46CC"/>
    <w:rsid w:val="006D4C77"/>
    <w:rsid w:val="006D679B"/>
    <w:rsid w:val="006D68C6"/>
    <w:rsid w:val="006D744C"/>
    <w:rsid w:val="006D7C68"/>
    <w:rsid w:val="006E11DA"/>
    <w:rsid w:val="006E1209"/>
    <w:rsid w:val="006E14BF"/>
    <w:rsid w:val="006E28A2"/>
    <w:rsid w:val="006E31BA"/>
    <w:rsid w:val="006E39BE"/>
    <w:rsid w:val="006E498B"/>
    <w:rsid w:val="006E5A45"/>
    <w:rsid w:val="006E6595"/>
    <w:rsid w:val="006E66BB"/>
    <w:rsid w:val="006E76AA"/>
    <w:rsid w:val="006E79CB"/>
    <w:rsid w:val="006E7C0E"/>
    <w:rsid w:val="006F13C8"/>
    <w:rsid w:val="006F17CC"/>
    <w:rsid w:val="006F18B0"/>
    <w:rsid w:val="006F1A7D"/>
    <w:rsid w:val="006F1AE3"/>
    <w:rsid w:val="006F1DA2"/>
    <w:rsid w:val="006F1E84"/>
    <w:rsid w:val="006F2D37"/>
    <w:rsid w:val="006F3A74"/>
    <w:rsid w:val="006F4DC1"/>
    <w:rsid w:val="006F57A2"/>
    <w:rsid w:val="006F6494"/>
    <w:rsid w:val="006F69E6"/>
    <w:rsid w:val="006F73A5"/>
    <w:rsid w:val="006F76CE"/>
    <w:rsid w:val="00700043"/>
    <w:rsid w:val="00700A1C"/>
    <w:rsid w:val="0070148E"/>
    <w:rsid w:val="007014C4"/>
    <w:rsid w:val="00701507"/>
    <w:rsid w:val="00701538"/>
    <w:rsid w:val="007015A5"/>
    <w:rsid w:val="0070261E"/>
    <w:rsid w:val="0070281B"/>
    <w:rsid w:val="00702C8F"/>
    <w:rsid w:val="00703404"/>
    <w:rsid w:val="00703827"/>
    <w:rsid w:val="007042C7"/>
    <w:rsid w:val="00704AD6"/>
    <w:rsid w:val="007056B2"/>
    <w:rsid w:val="00705A2C"/>
    <w:rsid w:val="00706209"/>
    <w:rsid w:val="00706C17"/>
    <w:rsid w:val="00706D90"/>
    <w:rsid w:val="00710430"/>
    <w:rsid w:val="00710653"/>
    <w:rsid w:val="00710B49"/>
    <w:rsid w:val="00711755"/>
    <w:rsid w:val="00711ADC"/>
    <w:rsid w:val="00711F7D"/>
    <w:rsid w:val="00712D36"/>
    <w:rsid w:val="00713358"/>
    <w:rsid w:val="00713A3B"/>
    <w:rsid w:val="00715393"/>
    <w:rsid w:val="00715784"/>
    <w:rsid w:val="00715D69"/>
    <w:rsid w:val="00715DE5"/>
    <w:rsid w:val="00715F38"/>
    <w:rsid w:val="00716E79"/>
    <w:rsid w:val="00716E97"/>
    <w:rsid w:val="007172AA"/>
    <w:rsid w:val="00717B18"/>
    <w:rsid w:val="0072104E"/>
    <w:rsid w:val="0072108A"/>
    <w:rsid w:val="00721836"/>
    <w:rsid w:val="00725893"/>
    <w:rsid w:val="00725A27"/>
    <w:rsid w:val="00725E9B"/>
    <w:rsid w:val="00726DEE"/>
    <w:rsid w:val="00727F95"/>
    <w:rsid w:val="00730ADB"/>
    <w:rsid w:val="00730C11"/>
    <w:rsid w:val="00730FF9"/>
    <w:rsid w:val="007312D9"/>
    <w:rsid w:val="0073170C"/>
    <w:rsid w:val="00731E23"/>
    <w:rsid w:val="007324CB"/>
    <w:rsid w:val="00732875"/>
    <w:rsid w:val="00733284"/>
    <w:rsid w:val="007334A5"/>
    <w:rsid w:val="00733AF5"/>
    <w:rsid w:val="00733D91"/>
    <w:rsid w:val="00734A0B"/>
    <w:rsid w:val="00734A6C"/>
    <w:rsid w:val="00734C89"/>
    <w:rsid w:val="00734D67"/>
    <w:rsid w:val="0073518F"/>
    <w:rsid w:val="00735874"/>
    <w:rsid w:val="0073595B"/>
    <w:rsid w:val="00737288"/>
    <w:rsid w:val="007376C4"/>
    <w:rsid w:val="00737E04"/>
    <w:rsid w:val="00737FD3"/>
    <w:rsid w:val="007410CE"/>
    <w:rsid w:val="00742206"/>
    <w:rsid w:val="00742374"/>
    <w:rsid w:val="00743996"/>
    <w:rsid w:val="00743CD4"/>
    <w:rsid w:val="00743D5B"/>
    <w:rsid w:val="00743FC5"/>
    <w:rsid w:val="007442AB"/>
    <w:rsid w:val="007445C2"/>
    <w:rsid w:val="00744836"/>
    <w:rsid w:val="007448FF"/>
    <w:rsid w:val="007456E4"/>
    <w:rsid w:val="0074680B"/>
    <w:rsid w:val="00746DCC"/>
    <w:rsid w:val="00750ED8"/>
    <w:rsid w:val="00751F22"/>
    <w:rsid w:val="00752668"/>
    <w:rsid w:val="007526F5"/>
    <w:rsid w:val="00752837"/>
    <w:rsid w:val="007531A9"/>
    <w:rsid w:val="00753EE5"/>
    <w:rsid w:val="0075463E"/>
    <w:rsid w:val="00755241"/>
    <w:rsid w:val="00755EC5"/>
    <w:rsid w:val="0075711B"/>
    <w:rsid w:val="00757125"/>
    <w:rsid w:val="00757CA0"/>
    <w:rsid w:val="007600B1"/>
    <w:rsid w:val="007603B9"/>
    <w:rsid w:val="007609F6"/>
    <w:rsid w:val="00760CAC"/>
    <w:rsid w:val="00761013"/>
    <w:rsid w:val="0076123C"/>
    <w:rsid w:val="00761A05"/>
    <w:rsid w:val="00762261"/>
    <w:rsid w:val="00762BAD"/>
    <w:rsid w:val="007630BF"/>
    <w:rsid w:val="00763B18"/>
    <w:rsid w:val="00763DC7"/>
    <w:rsid w:val="00764020"/>
    <w:rsid w:val="00764C33"/>
    <w:rsid w:val="00765128"/>
    <w:rsid w:val="007658F5"/>
    <w:rsid w:val="00765EA4"/>
    <w:rsid w:val="00766D8B"/>
    <w:rsid w:val="00767C08"/>
    <w:rsid w:val="0077014D"/>
    <w:rsid w:val="00770369"/>
    <w:rsid w:val="0077125B"/>
    <w:rsid w:val="00771362"/>
    <w:rsid w:val="0077276F"/>
    <w:rsid w:val="00773B00"/>
    <w:rsid w:val="00773D8F"/>
    <w:rsid w:val="007743CB"/>
    <w:rsid w:val="007745B8"/>
    <w:rsid w:val="007746C3"/>
    <w:rsid w:val="00775205"/>
    <w:rsid w:val="007757C6"/>
    <w:rsid w:val="00775D07"/>
    <w:rsid w:val="00775F70"/>
    <w:rsid w:val="007773A7"/>
    <w:rsid w:val="0077740B"/>
    <w:rsid w:val="00777EE2"/>
    <w:rsid w:val="007801BF"/>
    <w:rsid w:val="00782266"/>
    <w:rsid w:val="007823BF"/>
    <w:rsid w:val="00782485"/>
    <w:rsid w:val="00782E99"/>
    <w:rsid w:val="007848F4"/>
    <w:rsid w:val="00785E12"/>
    <w:rsid w:val="00785FC0"/>
    <w:rsid w:val="00786EF4"/>
    <w:rsid w:val="00786F2E"/>
    <w:rsid w:val="00786FF2"/>
    <w:rsid w:val="00787384"/>
    <w:rsid w:val="007875F4"/>
    <w:rsid w:val="00790523"/>
    <w:rsid w:val="00790ECC"/>
    <w:rsid w:val="00791100"/>
    <w:rsid w:val="00791FD1"/>
    <w:rsid w:val="00792C67"/>
    <w:rsid w:val="007930FD"/>
    <w:rsid w:val="00793716"/>
    <w:rsid w:val="007944BB"/>
    <w:rsid w:val="0079553A"/>
    <w:rsid w:val="00795CE2"/>
    <w:rsid w:val="00795D27"/>
    <w:rsid w:val="00795DA9"/>
    <w:rsid w:val="0079722F"/>
    <w:rsid w:val="00797AD8"/>
    <w:rsid w:val="007A0053"/>
    <w:rsid w:val="007A07C1"/>
    <w:rsid w:val="007A1020"/>
    <w:rsid w:val="007A1275"/>
    <w:rsid w:val="007A129B"/>
    <w:rsid w:val="007A4786"/>
    <w:rsid w:val="007A503D"/>
    <w:rsid w:val="007A529B"/>
    <w:rsid w:val="007A5865"/>
    <w:rsid w:val="007A5D52"/>
    <w:rsid w:val="007A6CFC"/>
    <w:rsid w:val="007B0C56"/>
    <w:rsid w:val="007B2066"/>
    <w:rsid w:val="007B2733"/>
    <w:rsid w:val="007B3AD6"/>
    <w:rsid w:val="007B3E35"/>
    <w:rsid w:val="007B4389"/>
    <w:rsid w:val="007B4A4D"/>
    <w:rsid w:val="007B5064"/>
    <w:rsid w:val="007B5538"/>
    <w:rsid w:val="007B56E3"/>
    <w:rsid w:val="007B5818"/>
    <w:rsid w:val="007B5CFD"/>
    <w:rsid w:val="007B631E"/>
    <w:rsid w:val="007B639F"/>
    <w:rsid w:val="007B6546"/>
    <w:rsid w:val="007B68C4"/>
    <w:rsid w:val="007B73AD"/>
    <w:rsid w:val="007B775D"/>
    <w:rsid w:val="007B792E"/>
    <w:rsid w:val="007B7CFC"/>
    <w:rsid w:val="007C13AC"/>
    <w:rsid w:val="007C1C1F"/>
    <w:rsid w:val="007C1E2D"/>
    <w:rsid w:val="007C227E"/>
    <w:rsid w:val="007C243C"/>
    <w:rsid w:val="007C2613"/>
    <w:rsid w:val="007C265A"/>
    <w:rsid w:val="007C39A7"/>
    <w:rsid w:val="007C3CD5"/>
    <w:rsid w:val="007C4641"/>
    <w:rsid w:val="007C4F45"/>
    <w:rsid w:val="007C550A"/>
    <w:rsid w:val="007C58A8"/>
    <w:rsid w:val="007C5978"/>
    <w:rsid w:val="007C651F"/>
    <w:rsid w:val="007C6ACD"/>
    <w:rsid w:val="007D0667"/>
    <w:rsid w:val="007D16B9"/>
    <w:rsid w:val="007D2AE1"/>
    <w:rsid w:val="007D2D1B"/>
    <w:rsid w:val="007D2D39"/>
    <w:rsid w:val="007D2D7C"/>
    <w:rsid w:val="007D30C2"/>
    <w:rsid w:val="007D39F8"/>
    <w:rsid w:val="007D3F58"/>
    <w:rsid w:val="007D4C96"/>
    <w:rsid w:val="007D4E30"/>
    <w:rsid w:val="007D4E78"/>
    <w:rsid w:val="007E0EE8"/>
    <w:rsid w:val="007E1FAC"/>
    <w:rsid w:val="007E2D2D"/>
    <w:rsid w:val="007E35EC"/>
    <w:rsid w:val="007E38A4"/>
    <w:rsid w:val="007E3C6C"/>
    <w:rsid w:val="007E43AC"/>
    <w:rsid w:val="007E4AD9"/>
    <w:rsid w:val="007E52A8"/>
    <w:rsid w:val="007E6142"/>
    <w:rsid w:val="007E61E0"/>
    <w:rsid w:val="007E6412"/>
    <w:rsid w:val="007E70F3"/>
    <w:rsid w:val="007E7302"/>
    <w:rsid w:val="007E7304"/>
    <w:rsid w:val="007F018B"/>
    <w:rsid w:val="007F0F53"/>
    <w:rsid w:val="007F147E"/>
    <w:rsid w:val="007F1757"/>
    <w:rsid w:val="007F1C38"/>
    <w:rsid w:val="007F24E4"/>
    <w:rsid w:val="007F28B2"/>
    <w:rsid w:val="007F2B14"/>
    <w:rsid w:val="007F30F3"/>
    <w:rsid w:val="007F3358"/>
    <w:rsid w:val="007F3674"/>
    <w:rsid w:val="007F4693"/>
    <w:rsid w:val="007F54F5"/>
    <w:rsid w:val="007F587A"/>
    <w:rsid w:val="007F5934"/>
    <w:rsid w:val="007F5D96"/>
    <w:rsid w:val="007F69F1"/>
    <w:rsid w:val="007F71CF"/>
    <w:rsid w:val="007F7464"/>
    <w:rsid w:val="007F7590"/>
    <w:rsid w:val="007F7D15"/>
    <w:rsid w:val="00800C5D"/>
    <w:rsid w:val="00800CF4"/>
    <w:rsid w:val="0080171D"/>
    <w:rsid w:val="008019FC"/>
    <w:rsid w:val="00802808"/>
    <w:rsid w:val="00802F4D"/>
    <w:rsid w:val="0080360C"/>
    <w:rsid w:val="008043AD"/>
    <w:rsid w:val="00804C21"/>
    <w:rsid w:val="0080526F"/>
    <w:rsid w:val="008057E5"/>
    <w:rsid w:val="00805B49"/>
    <w:rsid w:val="0080638C"/>
    <w:rsid w:val="008066D9"/>
    <w:rsid w:val="00806B80"/>
    <w:rsid w:val="00807DE1"/>
    <w:rsid w:val="00811FF2"/>
    <w:rsid w:val="0081209F"/>
    <w:rsid w:val="00813512"/>
    <w:rsid w:val="00813840"/>
    <w:rsid w:val="008143D8"/>
    <w:rsid w:val="008144EF"/>
    <w:rsid w:val="00814788"/>
    <w:rsid w:val="00815176"/>
    <w:rsid w:val="0081520B"/>
    <w:rsid w:val="0081579E"/>
    <w:rsid w:val="00815AB1"/>
    <w:rsid w:val="00815C7C"/>
    <w:rsid w:val="00816331"/>
    <w:rsid w:val="00816604"/>
    <w:rsid w:val="00816BCD"/>
    <w:rsid w:val="00820B89"/>
    <w:rsid w:val="00820DB0"/>
    <w:rsid w:val="00821019"/>
    <w:rsid w:val="00821480"/>
    <w:rsid w:val="00821AA8"/>
    <w:rsid w:val="0082201E"/>
    <w:rsid w:val="00822798"/>
    <w:rsid w:val="0082293D"/>
    <w:rsid w:val="0082316F"/>
    <w:rsid w:val="00823246"/>
    <w:rsid w:val="0082338F"/>
    <w:rsid w:val="008238CD"/>
    <w:rsid w:val="00823D98"/>
    <w:rsid w:val="00824AE9"/>
    <w:rsid w:val="00825767"/>
    <w:rsid w:val="00825B79"/>
    <w:rsid w:val="00825DCB"/>
    <w:rsid w:val="0082725E"/>
    <w:rsid w:val="008272C0"/>
    <w:rsid w:val="00827408"/>
    <w:rsid w:val="008276C2"/>
    <w:rsid w:val="008278BE"/>
    <w:rsid w:val="00827B3D"/>
    <w:rsid w:val="0083019F"/>
    <w:rsid w:val="00830A7D"/>
    <w:rsid w:val="00830D4E"/>
    <w:rsid w:val="00831045"/>
    <w:rsid w:val="008316A4"/>
    <w:rsid w:val="008316FD"/>
    <w:rsid w:val="00831901"/>
    <w:rsid w:val="0083268F"/>
    <w:rsid w:val="00832946"/>
    <w:rsid w:val="00833604"/>
    <w:rsid w:val="008336D0"/>
    <w:rsid w:val="00833CFE"/>
    <w:rsid w:val="00834452"/>
    <w:rsid w:val="0083625B"/>
    <w:rsid w:val="008363A7"/>
    <w:rsid w:val="00836825"/>
    <w:rsid w:val="00836CB9"/>
    <w:rsid w:val="00836EDB"/>
    <w:rsid w:val="00837F37"/>
    <w:rsid w:val="00841234"/>
    <w:rsid w:val="00842623"/>
    <w:rsid w:val="00842E99"/>
    <w:rsid w:val="008432B5"/>
    <w:rsid w:val="00843350"/>
    <w:rsid w:val="00843B14"/>
    <w:rsid w:val="008444D6"/>
    <w:rsid w:val="008453AF"/>
    <w:rsid w:val="008456A5"/>
    <w:rsid w:val="008458CB"/>
    <w:rsid w:val="00845ABF"/>
    <w:rsid w:val="00845C03"/>
    <w:rsid w:val="00845D67"/>
    <w:rsid w:val="00845E9B"/>
    <w:rsid w:val="00846057"/>
    <w:rsid w:val="00846B24"/>
    <w:rsid w:val="00846B64"/>
    <w:rsid w:val="00846C04"/>
    <w:rsid w:val="00850305"/>
    <w:rsid w:val="00852364"/>
    <w:rsid w:val="00852868"/>
    <w:rsid w:val="00852BE8"/>
    <w:rsid w:val="008535DF"/>
    <w:rsid w:val="00853663"/>
    <w:rsid w:val="00854DE0"/>
    <w:rsid w:val="008556D7"/>
    <w:rsid w:val="0085606A"/>
    <w:rsid w:val="008607A6"/>
    <w:rsid w:val="00860C90"/>
    <w:rsid w:val="00860D0C"/>
    <w:rsid w:val="00862B16"/>
    <w:rsid w:val="00863493"/>
    <w:rsid w:val="00863D21"/>
    <w:rsid w:val="0086489A"/>
    <w:rsid w:val="0086494F"/>
    <w:rsid w:val="00864E34"/>
    <w:rsid w:val="00865BF4"/>
    <w:rsid w:val="008661B3"/>
    <w:rsid w:val="008664E6"/>
    <w:rsid w:val="008666F9"/>
    <w:rsid w:val="00866DAE"/>
    <w:rsid w:val="00866E44"/>
    <w:rsid w:val="00867B14"/>
    <w:rsid w:val="00870205"/>
    <w:rsid w:val="00871AA9"/>
    <w:rsid w:val="008721F8"/>
    <w:rsid w:val="008731C7"/>
    <w:rsid w:val="0087373E"/>
    <w:rsid w:val="00873753"/>
    <w:rsid w:val="00873DBB"/>
    <w:rsid w:val="00874545"/>
    <w:rsid w:val="0087468A"/>
    <w:rsid w:val="00874A22"/>
    <w:rsid w:val="00874C3E"/>
    <w:rsid w:val="008754C9"/>
    <w:rsid w:val="008758D4"/>
    <w:rsid w:val="00876531"/>
    <w:rsid w:val="00876D6B"/>
    <w:rsid w:val="0088014B"/>
    <w:rsid w:val="00880673"/>
    <w:rsid w:val="00880CB5"/>
    <w:rsid w:val="008811AF"/>
    <w:rsid w:val="0088147B"/>
    <w:rsid w:val="008814C2"/>
    <w:rsid w:val="008816A6"/>
    <w:rsid w:val="00882C44"/>
    <w:rsid w:val="00883AD2"/>
    <w:rsid w:val="00883D3B"/>
    <w:rsid w:val="0088407A"/>
    <w:rsid w:val="0088417B"/>
    <w:rsid w:val="00884480"/>
    <w:rsid w:val="00884A48"/>
    <w:rsid w:val="00884D49"/>
    <w:rsid w:val="00885366"/>
    <w:rsid w:val="00885883"/>
    <w:rsid w:val="0088627F"/>
    <w:rsid w:val="00887321"/>
    <w:rsid w:val="00890188"/>
    <w:rsid w:val="00890AFF"/>
    <w:rsid w:val="008918E6"/>
    <w:rsid w:val="00891D8A"/>
    <w:rsid w:val="00891F66"/>
    <w:rsid w:val="00892614"/>
    <w:rsid w:val="00892A2C"/>
    <w:rsid w:val="00892EE8"/>
    <w:rsid w:val="00893219"/>
    <w:rsid w:val="008932D5"/>
    <w:rsid w:val="00893547"/>
    <w:rsid w:val="008935FA"/>
    <w:rsid w:val="008940F5"/>
    <w:rsid w:val="008943EB"/>
    <w:rsid w:val="00894D87"/>
    <w:rsid w:val="00895567"/>
    <w:rsid w:val="00895688"/>
    <w:rsid w:val="00895CFC"/>
    <w:rsid w:val="00896B38"/>
    <w:rsid w:val="00897B7C"/>
    <w:rsid w:val="00897C03"/>
    <w:rsid w:val="00897E5E"/>
    <w:rsid w:val="008A0BED"/>
    <w:rsid w:val="008A2403"/>
    <w:rsid w:val="008A2CB3"/>
    <w:rsid w:val="008A3505"/>
    <w:rsid w:val="008A3D1D"/>
    <w:rsid w:val="008A3D51"/>
    <w:rsid w:val="008A44BA"/>
    <w:rsid w:val="008A4FF5"/>
    <w:rsid w:val="008A54E1"/>
    <w:rsid w:val="008A62E6"/>
    <w:rsid w:val="008A72A0"/>
    <w:rsid w:val="008A7369"/>
    <w:rsid w:val="008A769A"/>
    <w:rsid w:val="008A78BA"/>
    <w:rsid w:val="008B13A1"/>
    <w:rsid w:val="008B190F"/>
    <w:rsid w:val="008B1F19"/>
    <w:rsid w:val="008B26DD"/>
    <w:rsid w:val="008B2B70"/>
    <w:rsid w:val="008B2F45"/>
    <w:rsid w:val="008B4BBE"/>
    <w:rsid w:val="008B55C2"/>
    <w:rsid w:val="008B5ADE"/>
    <w:rsid w:val="008B6669"/>
    <w:rsid w:val="008B7F3A"/>
    <w:rsid w:val="008B7FDC"/>
    <w:rsid w:val="008C0490"/>
    <w:rsid w:val="008C0713"/>
    <w:rsid w:val="008C154C"/>
    <w:rsid w:val="008C1B1A"/>
    <w:rsid w:val="008C1C13"/>
    <w:rsid w:val="008C31B4"/>
    <w:rsid w:val="008C3F8E"/>
    <w:rsid w:val="008C4B2E"/>
    <w:rsid w:val="008C5EA5"/>
    <w:rsid w:val="008C6436"/>
    <w:rsid w:val="008C6C12"/>
    <w:rsid w:val="008C6F22"/>
    <w:rsid w:val="008D1150"/>
    <w:rsid w:val="008D14A3"/>
    <w:rsid w:val="008D2664"/>
    <w:rsid w:val="008D26C0"/>
    <w:rsid w:val="008D287B"/>
    <w:rsid w:val="008D2E4A"/>
    <w:rsid w:val="008D355E"/>
    <w:rsid w:val="008D412A"/>
    <w:rsid w:val="008D44A7"/>
    <w:rsid w:val="008D4544"/>
    <w:rsid w:val="008D5544"/>
    <w:rsid w:val="008D5CA4"/>
    <w:rsid w:val="008D6C7D"/>
    <w:rsid w:val="008D6F2C"/>
    <w:rsid w:val="008D79D8"/>
    <w:rsid w:val="008D7D82"/>
    <w:rsid w:val="008E118D"/>
    <w:rsid w:val="008E1341"/>
    <w:rsid w:val="008E2BAE"/>
    <w:rsid w:val="008E362C"/>
    <w:rsid w:val="008E38B6"/>
    <w:rsid w:val="008E3C55"/>
    <w:rsid w:val="008E3F70"/>
    <w:rsid w:val="008E4874"/>
    <w:rsid w:val="008E4AA3"/>
    <w:rsid w:val="008E4BD7"/>
    <w:rsid w:val="008E4CB3"/>
    <w:rsid w:val="008E5D8D"/>
    <w:rsid w:val="008E5E7D"/>
    <w:rsid w:val="008E61DA"/>
    <w:rsid w:val="008E6458"/>
    <w:rsid w:val="008E6468"/>
    <w:rsid w:val="008E6569"/>
    <w:rsid w:val="008E69EA"/>
    <w:rsid w:val="008E6B79"/>
    <w:rsid w:val="008E6E9A"/>
    <w:rsid w:val="008F0D9F"/>
    <w:rsid w:val="008F1B33"/>
    <w:rsid w:val="008F1BA1"/>
    <w:rsid w:val="008F33B4"/>
    <w:rsid w:val="008F35B4"/>
    <w:rsid w:val="008F3B29"/>
    <w:rsid w:val="008F3F3E"/>
    <w:rsid w:val="008F432F"/>
    <w:rsid w:val="008F4C14"/>
    <w:rsid w:val="008F5263"/>
    <w:rsid w:val="008F5319"/>
    <w:rsid w:val="008F646C"/>
    <w:rsid w:val="008F655F"/>
    <w:rsid w:val="008F7111"/>
    <w:rsid w:val="008F781A"/>
    <w:rsid w:val="009000BA"/>
    <w:rsid w:val="0090057B"/>
    <w:rsid w:val="00901207"/>
    <w:rsid w:val="00902FE0"/>
    <w:rsid w:val="009038CC"/>
    <w:rsid w:val="00903E2D"/>
    <w:rsid w:val="009040D4"/>
    <w:rsid w:val="00904C44"/>
    <w:rsid w:val="00904ECA"/>
    <w:rsid w:val="0090632A"/>
    <w:rsid w:val="0090655A"/>
    <w:rsid w:val="00906B2B"/>
    <w:rsid w:val="00907028"/>
    <w:rsid w:val="00907430"/>
    <w:rsid w:val="00907D0A"/>
    <w:rsid w:val="00907F75"/>
    <w:rsid w:val="00910079"/>
    <w:rsid w:val="0091087E"/>
    <w:rsid w:val="00910C62"/>
    <w:rsid w:val="009115E4"/>
    <w:rsid w:val="009121EC"/>
    <w:rsid w:val="0091232A"/>
    <w:rsid w:val="00912A74"/>
    <w:rsid w:val="00912E64"/>
    <w:rsid w:val="00913CB2"/>
    <w:rsid w:val="00913F2F"/>
    <w:rsid w:val="00913F49"/>
    <w:rsid w:val="009142A8"/>
    <w:rsid w:val="009148E2"/>
    <w:rsid w:val="00914B22"/>
    <w:rsid w:val="00914BD2"/>
    <w:rsid w:val="00914D30"/>
    <w:rsid w:val="00915759"/>
    <w:rsid w:val="00915A77"/>
    <w:rsid w:val="00915B31"/>
    <w:rsid w:val="00916BB6"/>
    <w:rsid w:val="00916D80"/>
    <w:rsid w:val="00917144"/>
    <w:rsid w:val="00917C1F"/>
    <w:rsid w:val="0092012D"/>
    <w:rsid w:val="0092071A"/>
    <w:rsid w:val="00920940"/>
    <w:rsid w:val="00920B9B"/>
    <w:rsid w:val="009211E0"/>
    <w:rsid w:val="009212E3"/>
    <w:rsid w:val="00921357"/>
    <w:rsid w:val="009215AF"/>
    <w:rsid w:val="00921B0C"/>
    <w:rsid w:val="0092222B"/>
    <w:rsid w:val="00922FD7"/>
    <w:rsid w:val="00923067"/>
    <w:rsid w:val="00923369"/>
    <w:rsid w:val="00923441"/>
    <w:rsid w:val="0092383E"/>
    <w:rsid w:val="009238E7"/>
    <w:rsid w:val="009239B0"/>
    <w:rsid w:val="00924EDA"/>
    <w:rsid w:val="00925025"/>
    <w:rsid w:val="009253B3"/>
    <w:rsid w:val="00925B6F"/>
    <w:rsid w:val="00925F68"/>
    <w:rsid w:val="0092742F"/>
    <w:rsid w:val="0092771F"/>
    <w:rsid w:val="009300B0"/>
    <w:rsid w:val="00931443"/>
    <w:rsid w:val="00932F39"/>
    <w:rsid w:val="009338A9"/>
    <w:rsid w:val="009341A1"/>
    <w:rsid w:val="00934681"/>
    <w:rsid w:val="00936BD2"/>
    <w:rsid w:val="00936CAA"/>
    <w:rsid w:val="0093753B"/>
    <w:rsid w:val="00937701"/>
    <w:rsid w:val="00940040"/>
    <w:rsid w:val="00940414"/>
    <w:rsid w:val="00940F60"/>
    <w:rsid w:val="00942702"/>
    <w:rsid w:val="0094284A"/>
    <w:rsid w:val="0094354E"/>
    <w:rsid w:val="00943782"/>
    <w:rsid w:val="00943E28"/>
    <w:rsid w:val="009441EA"/>
    <w:rsid w:val="009451E9"/>
    <w:rsid w:val="00945590"/>
    <w:rsid w:val="00947477"/>
    <w:rsid w:val="009475E4"/>
    <w:rsid w:val="00947B8D"/>
    <w:rsid w:val="00947F84"/>
    <w:rsid w:val="009514E1"/>
    <w:rsid w:val="00952E95"/>
    <w:rsid w:val="00953596"/>
    <w:rsid w:val="00953723"/>
    <w:rsid w:val="00953CAD"/>
    <w:rsid w:val="009543FF"/>
    <w:rsid w:val="0095447B"/>
    <w:rsid w:val="009548CF"/>
    <w:rsid w:val="00954EA7"/>
    <w:rsid w:val="009557DD"/>
    <w:rsid w:val="00955992"/>
    <w:rsid w:val="00956096"/>
    <w:rsid w:val="009564A5"/>
    <w:rsid w:val="009564C9"/>
    <w:rsid w:val="00956B79"/>
    <w:rsid w:val="00957495"/>
    <w:rsid w:val="00957EC5"/>
    <w:rsid w:val="00960FE9"/>
    <w:rsid w:val="0096131F"/>
    <w:rsid w:val="00961ACF"/>
    <w:rsid w:val="00961FC6"/>
    <w:rsid w:val="009624AC"/>
    <w:rsid w:val="009628EB"/>
    <w:rsid w:val="00963322"/>
    <w:rsid w:val="009638F5"/>
    <w:rsid w:val="00964075"/>
    <w:rsid w:val="0096413C"/>
    <w:rsid w:val="0096466A"/>
    <w:rsid w:val="009648FF"/>
    <w:rsid w:val="0096492B"/>
    <w:rsid w:val="00964B72"/>
    <w:rsid w:val="00964BF3"/>
    <w:rsid w:val="00964C87"/>
    <w:rsid w:val="00964FE6"/>
    <w:rsid w:val="009653A8"/>
    <w:rsid w:val="00965822"/>
    <w:rsid w:val="0096679A"/>
    <w:rsid w:val="00967E74"/>
    <w:rsid w:val="00967F6D"/>
    <w:rsid w:val="009701DF"/>
    <w:rsid w:val="009706EC"/>
    <w:rsid w:val="00970B0E"/>
    <w:rsid w:val="00971702"/>
    <w:rsid w:val="009721FA"/>
    <w:rsid w:val="00972E9A"/>
    <w:rsid w:val="009731CD"/>
    <w:rsid w:val="00973D9A"/>
    <w:rsid w:val="009750E1"/>
    <w:rsid w:val="009756E1"/>
    <w:rsid w:val="009760C3"/>
    <w:rsid w:val="00977A01"/>
    <w:rsid w:val="00977D23"/>
    <w:rsid w:val="00980908"/>
    <w:rsid w:val="009809F9"/>
    <w:rsid w:val="00980FC8"/>
    <w:rsid w:val="009810EF"/>
    <w:rsid w:val="00981274"/>
    <w:rsid w:val="00981BB1"/>
    <w:rsid w:val="009823E0"/>
    <w:rsid w:val="00983FDA"/>
    <w:rsid w:val="0098487F"/>
    <w:rsid w:val="00985062"/>
    <w:rsid w:val="00985803"/>
    <w:rsid w:val="009860D0"/>
    <w:rsid w:val="00986692"/>
    <w:rsid w:val="00986A32"/>
    <w:rsid w:val="00987614"/>
    <w:rsid w:val="009879F5"/>
    <w:rsid w:val="009906E7"/>
    <w:rsid w:val="00990CC3"/>
    <w:rsid w:val="0099131B"/>
    <w:rsid w:val="009919BE"/>
    <w:rsid w:val="00991C1E"/>
    <w:rsid w:val="00991E77"/>
    <w:rsid w:val="009922E8"/>
    <w:rsid w:val="009931E4"/>
    <w:rsid w:val="009932E8"/>
    <w:rsid w:val="009937E7"/>
    <w:rsid w:val="00994EAA"/>
    <w:rsid w:val="009969DB"/>
    <w:rsid w:val="00996B38"/>
    <w:rsid w:val="00996D41"/>
    <w:rsid w:val="00996F42"/>
    <w:rsid w:val="009976A9"/>
    <w:rsid w:val="009A042E"/>
    <w:rsid w:val="009A0591"/>
    <w:rsid w:val="009A092E"/>
    <w:rsid w:val="009A1204"/>
    <w:rsid w:val="009A2169"/>
    <w:rsid w:val="009A2428"/>
    <w:rsid w:val="009A369A"/>
    <w:rsid w:val="009A390E"/>
    <w:rsid w:val="009A4D67"/>
    <w:rsid w:val="009A57E3"/>
    <w:rsid w:val="009A5F63"/>
    <w:rsid w:val="009A670F"/>
    <w:rsid w:val="009A6C42"/>
    <w:rsid w:val="009A7015"/>
    <w:rsid w:val="009A718F"/>
    <w:rsid w:val="009B0863"/>
    <w:rsid w:val="009B21E3"/>
    <w:rsid w:val="009B274C"/>
    <w:rsid w:val="009B3553"/>
    <w:rsid w:val="009B4432"/>
    <w:rsid w:val="009B4459"/>
    <w:rsid w:val="009B540C"/>
    <w:rsid w:val="009B5447"/>
    <w:rsid w:val="009B61EF"/>
    <w:rsid w:val="009B660E"/>
    <w:rsid w:val="009B6BDD"/>
    <w:rsid w:val="009B752C"/>
    <w:rsid w:val="009B7986"/>
    <w:rsid w:val="009B7CCA"/>
    <w:rsid w:val="009C0D97"/>
    <w:rsid w:val="009C1897"/>
    <w:rsid w:val="009C1DD1"/>
    <w:rsid w:val="009C25B2"/>
    <w:rsid w:val="009C2819"/>
    <w:rsid w:val="009C2B7F"/>
    <w:rsid w:val="009C3904"/>
    <w:rsid w:val="009C431A"/>
    <w:rsid w:val="009C6FE8"/>
    <w:rsid w:val="009D0140"/>
    <w:rsid w:val="009D023F"/>
    <w:rsid w:val="009D0687"/>
    <w:rsid w:val="009D0726"/>
    <w:rsid w:val="009D1354"/>
    <w:rsid w:val="009D1512"/>
    <w:rsid w:val="009D152B"/>
    <w:rsid w:val="009D26FC"/>
    <w:rsid w:val="009D30DA"/>
    <w:rsid w:val="009D4AC4"/>
    <w:rsid w:val="009D4CCC"/>
    <w:rsid w:val="009D5BF1"/>
    <w:rsid w:val="009D654C"/>
    <w:rsid w:val="009D6884"/>
    <w:rsid w:val="009D6970"/>
    <w:rsid w:val="009D6B0C"/>
    <w:rsid w:val="009D6CD0"/>
    <w:rsid w:val="009D70F6"/>
    <w:rsid w:val="009D72D0"/>
    <w:rsid w:val="009D732C"/>
    <w:rsid w:val="009D79F1"/>
    <w:rsid w:val="009D7B05"/>
    <w:rsid w:val="009E03DA"/>
    <w:rsid w:val="009E0ACB"/>
    <w:rsid w:val="009E179D"/>
    <w:rsid w:val="009E1D2C"/>
    <w:rsid w:val="009E1FF1"/>
    <w:rsid w:val="009E225D"/>
    <w:rsid w:val="009E23CD"/>
    <w:rsid w:val="009E42A7"/>
    <w:rsid w:val="009E4637"/>
    <w:rsid w:val="009E51BC"/>
    <w:rsid w:val="009E608F"/>
    <w:rsid w:val="009E72A9"/>
    <w:rsid w:val="009E760E"/>
    <w:rsid w:val="009E7843"/>
    <w:rsid w:val="009E7A48"/>
    <w:rsid w:val="009E7B93"/>
    <w:rsid w:val="009F046E"/>
    <w:rsid w:val="009F0E3B"/>
    <w:rsid w:val="009F1090"/>
    <w:rsid w:val="009F14F1"/>
    <w:rsid w:val="009F1BBD"/>
    <w:rsid w:val="009F3425"/>
    <w:rsid w:val="009F344C"/>
    <w:rsid w:val="009F372D"/>
    <w:rsid w:val="009F4611"/>
    <w:rsid w:val="009F4DEB"/>
    <w:rsid w:val="009F54BF"/>
    <w:rsid w:val="009F614F"/>
    <w:rsid w:val="009F6924"/>
    <w:rsid w:val="009F7211"/>
    <w:rsid w:val="009F724B"/>
    <w:rsid w:val="009F7E99"/>
    <w:rsid w:val="00A00412"/>
    <w:rsid w:val="00A00E4C"/>
    <w:rsid w:val="00A016B2"/>
    <w:rsid w:val="00A02801"/>
    <w:rsid w:val="00A05114"/>
    <w:rsid w:val="00A0513A"/>
    <w:rsid w:val="00A0537F"/>
    <w:rsid w:val="00A05563"/>
    <w:rsid w:val="00A06B3B"/>
    <w:rsid w:val="00A070E5"/>
    <w:rsid w:val="00A07129"/>
    <w:rsid w:val="00A0766B"/>
    <w:rsid w:val="00A10216"/>
    <w:rsid w:val="00A10963"/>
    <w:rsid w:val="00A10CAC"/>
    <w:rsid w:val="00A11D49"/>
    <w:rsid w:val="00A12418"/>
    <w:rsid w:val="00A13719"/>
    <w:rsid w:val="00A13ADA"/>
    <w:rsid w:val="00A14ABA"/>
    <w:rsid w:val="00A14F2F"/>
    <w:rsid w:val="00A16A5E"/>
    <w:rsid w:val="00A173F6"/>
    <w:rsid w:val="00A203AE"/>
    <w:rsid w:val="00A20F85"/>
    <w:rsid w:val="00A2164D"/>
    <w:rsid w:val="00A21DB8"/>
    <w:rsid w:val="00A224E7"/>
    <w:rsid w:val="00A22586"/>
    <w:rsid w:val="00A23B90"/>
    <w:rsid w:val="00A23D54"/>
    <w:rsid w:val="00A24AB1"/>
    <w:rsid w:val="00A24B44"/>
    <w:rsid w:val="00A2572B"/>
    <w:rsid w:val="00A25C7D"/>
    <w:rsid w:val="00A25CFB"/>
    <w:rsid w:val="00A27327"/>
    <w:rsid w:val="00A27CDB"/>
    <w:rsid w:val="00A3014D"/>
    <w:rsid w:val="00A30947"/>
    <w:rsid w:val="00A31F3E"/>
    <w:rsid w:val="00A32652"/>
    <w:rsid w:val="00A327B3"/>
    <w:rsid w:val="00A32AA0"/>
    <w:rsid w:val="00A339A9"/>
    <w:rsid w:val="00A35189"/>
    <w:rsid w:val="00A3710B"/>
    <w:rsid w:val="00A40310"/>
    <w:rsid w:val="00A40826"/>
    <w:rsid w:val="00A410C7"/>
    <w:rsid w:val="00A41682"/>
    <w:rsid w:val="00A43742"/>
    <w:rsid w:val="00A43E04"/>
    <w:rsid w:val="00A43E68"/>
    <w:rsid w:val="00A44847"/>
    <w:rsid w:val="00A453C0"/>
    <w:rsid w:val="00A455D3"/>
    <w:rsid w:val="00A459A5"/>
    <w:rsid w:val="00A46287"/>
    <w:rsid w:val="00A46931"/>
    <w:rsid w:val="00A46AA6"/>
    <w:rsid w:val="00A47717"/>
    <w:rsid w:val="00A47874"/>
    <w:rsid w:val="00A5060F"/>
    <w:rsid w:val="00A50A39"/>
    <w:rsid w:val="00A50A5A"/>
    <w:rsid w:val="00A50C81"/>
    <w:rsid w:val="00A51415"/>
    <w:rsid w:val="00A51587"/>
    <w:rsid w:val="00A51B4F"/>
    <w:rsid w:val="00A527C8"/>
    <w:rsid w:val="00A528F5"/>
    <w:rsid w:val="00A52D9F"/>
    <w:rsid w:val="00A541F0"/>
    <w:rsid w:val="00A54A41"/>
    <w:rsid w:val="00A54B6F"/>
    <w:rsid w:val="00A558F7"/>
    <w:rsid w:val="00A56A16"/>
    <w:rsid w:val="00A56EB8"/>
    <w:rsid w:val="00A57101"/>
    <w:rsid w:val="00A57408"/>
    <w:rsid w:val="00A57428"/>
    <w:rsid w:val="00A57D5D"/>
    <w:rsid w:val="00A605DF"/>
    <w:rsid w:val="00A60DE4"/>
    <w:rsid w:val="00A60E86"/>
    <w:rsid w:val="00A616E6"/>
    <w:rsid w:val="00A618A4"/>
    <w:rsid w:val="00A61A4E"/>
    <w:rsid w:val="00A62B0A"/>
    <w:rsid w:val="00A6331F"/>
    <w:rsid w:val="00A639C5"/>
    <w:rsid w:val="00A63B67"/>
    <w:rsid w:val="00A65F6D"/>
    <w:rsid w:val="00A6619C"/>
    <w:rsid w:val="00A66696"/>
    <w:rsid w:val="00A66B6A"/>
    <w:rsid w:val="00A7010B"/>
    <w:rsid w:val="00A71413"/>
    <w:rsid w:val="00A7276E"/>
    <w:rsid w:val="00A729C6"/>
    <w:rsid w:val="00A73136"/>
    <w:rsid w:val="00A73D4D"/>
    <w:rsid w:val="00A747E7"/>
    <w:rsid w:val="00A75803"/>
    <w:rsid w:val="00A75DA4"/>
    <w:rsid w:val="00A75F4D"/>
    <w:rsid w:val="00A7650B"/>
    <w:rsid w:val="00A76F2E"/>
    <w:rsid w:val="00A80AC1"/>
    <w:rsid w:val="00A80BB4"/>
    <w:rsid w:val="00A80DEF"/>
    <w:rsid w:val="00A80EEA"/>
    <w:rsid w:val="00A81F4C"/>
    <w:rsid w:val="00A825E0"/>
    <w:rsid w:val="00A825F1"/>
    <w:rsid w:val="00A833DE"/>
    <w:rsid w:val="00A83848"/>
    <w:rsid w:val="00A83AED"/>
    <w:rsid w:val="00A844ED"/>
    <w:rsid w:val="00A84E96"/>
    <w:rsid w:val="00A85E69"/>
    <w:rsid w:val="00A85F15"/>
    <w:rsid w:val="00A869CF"/>
    <w:rsid w:val="00A87F34"/>
    <w:rsid w:val="00A90A75"/>
    <w:rsid w:val="00A914CB"/>
    <w:rsid w:val="00A91B49"/>
    <w:rsid w:val="00A93C38"/>
    <w:rsid w:val="00A93FB4"/>
    <w:rsid w:val="00A94541"/>
    <w:rsid w:val="00A94555"/>
    <w:rsid w:val="00A94A2F"/>
    <w:rsid w:val="00A955B9"/>
    <w:rsid w:val="00A95BB5"/>
    <w:rsid w:val="00A96ED9"/>
    <w:rsid w:val="00A97634"/>
    <w:rsid w:val="00A97C7B"/>
    <w:rsid w:val="00AA1314"/>
    <w:rsid w:val="00AA13DF"/>
    <w:rsid w:val="00AA1688"/>
    <w:rsid w:val="00AA1A9E"/>
    <w:rsid w:val="00AA1E35"/>
    <w:rsid w:val="00AA250B"/>
    <w:rsid w:val="00AA26BA"/>
    <w:rsid w:val="00AA2BEB"/>
    <w:rsid w:val="00AA2E6E"/>
    <w:rsid w:val="00AA37A4"/>
    <w:rsid w:val="00AA3C7C"/>
    <w:rsid w:val="00AA43E6"/>
    <w:rsid w:val="00AA4F30"/>
    <w:rsid w:val="00AA5151"/>
    <w:rsid w:val="00AA518F"/>
    <w:rsid w:val="00AA6648"/>
    <w:rsid w:val="00AA6C9F"/>
    <w:rsid w:val="00AA6CE1"/>
    <w:rsid w:val="00AA6FDE"/>
    <w:rsid w:val="00AA78A4"/>
    <w:rsid w:val="00AA7B92"/>
    <w:rsid w:val="00AB004C"/>
    <w:rsid w:val="00AB0322"/>
    <w:rsid w:val="00AB06E1"/>
    <w:rsid w:val="00AB07DA"/>
    <w:rsid w:val="00AB0C72"/>
    <w:rsid w:val="00AB1462"/>
    <w:rsid w:val="00AB1EF1"/>
    <w:rsid w:val="00AB2555"/>
    <w:rsid w:val="00AB2C89"/>
    <w:rsid w:val="00AB379A"/>
    <w:rsid w:val="00AB3CDB"/>
    <w:rsid w:val="00AB3E3D"/>
    <w:rsid w:val="00AB5704"/>
    <w:rsid w:val="00AB576C"/>
    <w:rsid w:val="00AB5E52"/>
    <w:rsid w:val="00AB6EF9"/>
    <w:rsid w:val="00AB7B1C"/>
    <w:rsid w:val="00AB7D81"/>
    <w:rsid w:val="00AC038D"/>
    <w:rsid w:val="00AC0CA4"/>
    <w:rsid w:val="00AC1018"/>
    <w:rsid w:val="00AC106E"/>
    <w:rsid w:val="00AC14A1"/>
    <w:rsid w:val="00AC3F3D"/>
    <w:rsid w:val="00AC5734"/>
    <w:rsid w:val="00AC5E14"/>
    <w:rsid w:val="00AC61B0"/>
    <w:rsid w:val="00AC6F75"/>
    <w:rsid w:val="00AC72BF"/>
    <w:rsid w:val="00AC761A"/>
    <w:rsid w:val="00AC76FB"/>
    <w:rsid w:val="00AC7F31"/>
    <w:rsid w:val="00AD0422"/>
    <w:rsid w:val="00AD17E2"/>
    <w:rsid w:val="00AD1B4B"/>
    <w:rsid w:val="00AD2662"/>
    <w:rsid w:val="00AD2E1F"/>
    <w:rsid w:val="00AD37E4"/>
    <w:rsid w:val="00AD420F"/>
    <w:rsid w:val="00AD465F"/>
    <w:rsid w:val="00AD489E"/>
    <w:rsid w:val="00AD4D23"/>
    <w:rsid w:val="00AD52A1"/>
    <w:rsid w:val="00AD562A"/>
    <w:rsid w:val="00AD6B72"/>
    <w:rsid w:val="00AD6E53"/>
    <w:rsid w:val="00AD7636"/>
    <w:rsid w:val="00AE01D1"/>
    <w:rsid w:val="00AE0425"/>
    <w:rsid w:val="00AE0B4B"/>
    <w:rsid w:val="00AE2671"/>
    <w:rsid w:val="00AE2E3E"/>
    <w:rsid w:val="00AE3703"/>
    <w:rsid w:val="00AE47D2"/>
    <w:rsid w:val="00AE48B4"/>
    <w:rsid w:val="00AE5E4E"/>
    <w:rsid w:val="00AE798A"/>
    <w:rsid w:val="00AF0D7A"/>
    <w:rsid w:val="00AF1105"/>
    <w:rsid w:val="00AF187B"/>
    <w:rsid w:val="00AF337A"/>
    <w:rsid w:val="00AF3B8B"/>
    <w:rsid w:val="00AF42DF"/>
    <w:rsid w:val="00AF4852"/>
    <w:rsid w:val="00AF6062"/>
    <w:rsid w:val="00AF6243"/>
    <w:rsid w:val="00AF7A18"/>
    <w:rsid w:val="00AF7CD7"/>
    <w:rsid w:val="00B0012A"/>
    <w:rsid w:val="00B005F6"/>
    <w:rsid w:val="00B01AA7"/>
    <w:rsid w:val="00B02721"/>
    <w:rsid w:val="00B0408F"/>
    <w:rsid w:val="00B04365"/>
    <w:rsid w:val="00B049D3"/>
    <w:rsid w:val="00B04B1D"/>
    <w:rsid w:val="00B06647"/>
    <w:rsid w:val="00B06C67"/>
    <w:rsid w:val="00B07D7C"/>
    <w:rsid w:val="00B10557"/>
    <w:rsid w:val="00B1116E"/>
    <w:rsid w:val="00B11672"/>
    <w:rsid w:val="00B11775"/>
    <w:rsid w:val="00B11826"/>
    <w:rsid w:val="00B1224A"/>
    <w:rsid w:val="00B123CE"/>
    <w:rsid w:val="00B13CC0"/>
    <w:rsid w:val="00B13EBE"/>
    <w:rsid w:val="00B14CAA"/>
    <w:rsid w:val="00B157CF"/>
    <w:rsid w:val="00B15C4F"/>
    <w:rsid w:val="00B1613A"/>
    <w:rsid w:val="00B16897"/>
    <w:rsid w:val="00B16CA9"/>
    <w:rsid w:val="00B16D99"/>
    <w:rsid w:val="00B1729D"/>
    <w:rsid w:val="00B2024B"/>
    <w:rsid w:val="00B20969"/>
    <w:rsid w:val="00B2155B"/>
    <w:rsid w:val="00B21607"/>
    <w:rsid w:val="00B2247D"/>
    <w:rsid w:val="00B22582"/>
    <w:rsid w:val="00B231AA"/>
    <w:rsid w:val="00B236B1"/>
    <w:rsid w:val="00B23B6F"/>
    <w:rsid w:val="00B24CCB"/>
    <w:rsid w:val="00B25071"/>
    <w:rsid w:val="00B25088"/>
    <w:rsid w:val="00B250A5"/>
    <w:rsid w:val="00B27029"/>
    <w:rsid w:val="00B276C3"/>
    <w:rsid w:val="00B300AA"/>
    <w:rsid w:val="00B30703"/>
    <w:rsid w:val="00B31423"/>
    <w:rsid w:val="00B3161D"/>
    <w:rsid w:val="00B31A90"/>
    <w:rsid w:val="00B32BAD"/>
    <w:rsid w:val="00B32DC0"/>
    <w:rsid w:val="00B3394D"/>
    <w:rsid w:val="00B33CAA"/>
    <w:rsid w:val="00B34075"/>
    <w:rsid w:val="00B34083"/>
    <w:rsid w:val="00B343ED"/>
    <w:rsid w:val="00B34D3D"/>
    <w:rsid w:val="00B34DFD"/>
    <w:rsid w:val="00B353A6"/>
    <w:rsid w:val="00B353C1"/>
    <w:rsid w:val="00B3541C"/>
    <w:rsid w:val="00B35AB0"/>
    <w:rsid w:val="00B362A2"/>
    <w:rsid w:val="00B37CEC"/>
    <w:rsid w:val="00B404FA"/>
    <w:rsid w:val="00B40AF9"/>
    <w:rsid w:val="00B40D9B"/>
    <w:rsid w:val="00B41B9B"/>
    <w:rsid w:val="00B42876"/>
    <w:rsid w:val="00B429BD"/>
    <w:rsid w:val="00B42F75"/>
    <w:rsid w:val="00B43144"/>
    <w:rsid w:val="00B43A2C"/>
    <w:rsid w:val="00B44F87"/>
    <w:rsid w:val="00B45F22"/>
    <w:rsid w:val="00B4639E"/>
    <w:rsid w:val="00B46482"/>
    <w:rsid w:val="00B4666A"/>
    <w:rsid w:val="00B50AC7"/>
    <w:rsid w:val="00B50EE3"/>
    <w:rsid w:val="00B513A0"/>
    <w:rsid w:val="00B51B2E"/>
    <w:rsid w:val="00B523AB"/>
    <w:rsid w:val="00B52407"/>
    <w:rsid w:val="00B52615"/>
    <w:rsid w:val="00B52852"/>
    <w:rsid w:val="00B542B6"/>
    <w:rsid w:val="00B55397"/>
    <w:rsid w:val="00B55625"/>
    <w:rsid w:val="00B5711E"/>
    <w:rsid w:val="00B6069F"/>
    <w:rsid w:val="00B606B2"/>
    <w:rsid w:val="00B609F4"/>
    <w:rsid w:val="00B61123"/>
    <w:rsid w:val="00B623F2"/>
    <w:rsid w:val="00B62FCB"/>
    <w:rsid w:val="00B648A4"/>
    <w:rsid w:val="00B657B0"/>
    <w:rsid w:val="00B66A93"/>
    <w:rsid w:val="00B66C2D"/>
    <w:rsid w:val="00B66ED6"/>
    <w:rsid w:val="00B677C5"/>
    <w:rsid w:val="00B67F1E"/>
    <w:rsid w:val="00B71AC6"/>
    <w:rsid w:val="00B720D6"/>
    <w:rsid w:val="00B72F70"/>
    <w:rsid w:val="00B741D2"/>
    <w:rsid w:val="00B74448"/>
    <w:rsid w:val="00B76410"/>
    <w:rsid w:val="00B77166"/>
    <w:rsid w:val="00B77853"/>
    <w:rsid w:val="00B8019A"/>
    <w:rsid w:val="00B805A9"/>
    <w:rsid w:val="00B808D7"/>
    <w:rsid w:val="00B837D1"/>
    <w:rsid w:val="00B83D38"/>
    <w:rsid w:val="00B84A75"/>
    <w:rsid w:val="00B84CCB"/>
    <w:rsid w:val="00B84FEC"/>
    <w:rsid w:val="00B850EA"/>
    <w:rsid w:val="00B8580D"/>
    <w:rsid w:val="00B8685E"/>
    <w:rsid w:val="00B874D6"/>
    <w:rsid w:val="00B875E7"/>
    <w:rsid w:val="00B87A56"/>
    <w:rsid w:val="00B90180"/>
    <w:rsid w:val="00B90284"/>
    <w:rsid w:val="00B904BD"/>
    <w:rsid w:val="00B90FE6"/>
    <w:rsid w:val="00B91693"/>
    <w:rsid w:val="00B91D70"/>
    <w:rsid w:val="00B932A7"/>
    <w:rsid w:val="00B9380F"/>
    <w:rsid w:val="00B93F76"/>
    <w:rsid w:val="00B945B2"/>
    <w:rsid w:val="00B94668"/>
    <w:rsid w:val="00B9520C"/>
    <w:rsid w:val="00B95D35"/>
    <w:rsid w:val="00B96BBD"/>
    <w:rsid w:val="00B97537"/>
    <w:rsid w:val="00B97B59"/>
    <w:rsid w:val="00B97D7E"/>
    <w:rsid w:val="00B97E25"/>
    <w:rsid w:val="00BA04E6"/>
    <w:rsid w:val="00BA0785"/>
    <w:rsid w:val="00BA0AAD"/>
    <w:rsid w:val="00BA0C0D"/>
    <w:rsid w:val="00BA0F08"/>
    <w:rsid w:val="00BA148B"/>
    <w:rsid w:val="00BA16AA"/>
    <w:rsid w:val="00BA1927"/>
    <w:rsid w:val="00BA3200"/>
    <w:rsid w:val="00BA3509"/>
    <w:rsid w:val="00BA4F7A"/>
    <w:rsid w:val="00BA55B1"/>
    <w:rsid w:val="00BA565C"/>
    <w:rsid w:val="00BA597A"/>
    <w:rsid w:val="00BA62BA"/>
    <w:rsid w:val="00BA6336"/>
    <w:rsid w:val="00BA6B19"/>
    <w:rsid w:val="00BA6D44"/>
    <w:rsid w:val="00BA798C"/>
    <w:rsid w:val="00BB015E"/>
    <w:rsid w:val="00BB03DF"/>
    <w:rsid w:val="00BB0CCE"/>
    <w:rsid w:val="00BB17D8"/>
    <w:rsid w:val="00BB1CBD"/>
    <w:rsid w:val="00BB2301"/>
    <w:rsid w:val="00BB2BAF"/>
    <w:rsid w:val="00BB35B1"/>
    <w:rsid w:val="00BB38E4"/>
    <w:rsid w:val="00BB3B36"/>
    <w:rsid w:val="00BB3BAF"/>
    <w:rsid w:val="00BB5E34"/>
    <w:rsid w:val="00BB6595"/>
    <w:rsid w:val="00BB6D44"/>
    <w:rsid w:val="00BB6FE0"/>
    <w:rsid w:val="00BB79E0"/>
    <w:rsid w:val="00BB7E3B"/>
    <w:rsid w:val="00BC0886"/>
    <w:rsid w:val="00BC0A27"/>
    <w:rsid w:val="00BC0E25"/>
    <w:rsid w:val="00BC1869"/>
    <w:rsid w:val="00BC2666"/>
    <w:rsid w:val="00BC2B7D"/>
    <w:rsid w:val="00BC36D6"/>
    <w:rsid w:val="00BC5695"/>
    <w:rsid w:val="00BC6EC2"/>
    <w:rsid w:val="00BC6FC9"/>
    <w:rsid w:val="00BC73E9"/>
    <w:rsid w:val="00BC7E4B"/>
    <w:rsid w:val="00BC7F56"/>
    <w:rsid w:val="00BD0157"/>
    <w:rsid w:val="00BD0622"/>
    <w:rsid w:val="00BD0638"/>
    <w:rsid w:val="00BD185A"/>
    <w:rsid w:val="00BD1D3C"/>
    <w:rsid w:val="00BD2209"/>
    <w:rsid w:val="00BD2719"/>
    <w:rsid w:val="00BD2EEF"/>
    <w:rsid w:val="00BD30BD"/>
    <w:rsid w:val="00BD3493"/>
    <w:rsid w:val="00BD35EF"/>
    <w:rsid w:val="00BD394A"/>
    <w:rsid w:val="00BD3AA5"/>
    <w:rsid w:val="00BD3D41"/>
    <w:rsid w:val="00BD3E7A"/>
    <w:rsid w:val="00BD4AF5"/>
    <w:rsid w:val="00BD4D21"/>
    <w:rsid w:val="00BD4EFC"/>
    <w:rsid w:val="00BD51EC"/>
    <w:rsid w:val="00BD55AC"/>
    <w:rsid w:val="00BD594F"/>
    <w:rsid w:val="00BD5DDC"/>
    <w:rsid w:val="00BD6090"/>
    <w:rsid w:val="00BD62A0"/>
    <w:rsid w:val="00BD6FE8"/>
    <w:rsid w:val="00BD71F0"/>
    <w:rsid w:val="00BD74B3"/>
    <w:rsid w:val="00BD7A30"/>
    <w:rsid w:val="00BD7D3A"/>
    <w:rsid w:val="00BE0040"/>
    <w:rsid w:val="00BE09D4"/>
    <w:rsid w:val="00BE1906"/>
    <w:rsid w:val="00BE1AD0"/>
    <w:rsid w:val="00BE2C67"/>
    <w:rsid w:val="00BE4C41"/>
    <w:rsid w:val="00BE4D18"/>
    <w:rsid w:val="00BE5073"/>
    <w:rsid w:val="00BE5418"/>
    <w:rsid w:val="00BE5942"/>
    <w:rsid w:val="00BE5A32"/>
    <w:rsid w:val="00BE601D"/>
    <w:rsid w:val="00BE61A0"/>
    <w:rsid w:val="00BE684B"/>
    <w:rsid w:val="00BE6E84"/>
    <w:rsid w:val="00BE71D2"/>
    <w:rsid w:val="00BE7785"/>
    <w:rsid w:val="00BE79E9"/>
    <w:rsid w:val="00BF055B"/>
    <w:rsid w:val="00BF0600"/>
    <w:rsid w:val="00BF1178"/>
    <w:rsid w:val="00BF1849"/>
    <w:rsid w:val="00BF1E63"/>
    <w:rsid w:val="00BF2022"/>
    <w:rsid w:val="00BF213D"/>
    <w:rsid w:val="00BF29FD"/>
    <w:rsid w:val="00BF2A12"/>
    <w:rsid w:val="00BF4087"/>
    <w:rsid w:val="00BF42B0"/>
    <w:rsid w:val="00BF44CA"/>
    <w:rsid w:val="00BF4535"/>
    <w:rsid w:val="00BF5326"/>
    <w:rsid w:val="00BF55EC"/>
    <w:rsid w:val="00BF59F4"/>
    <w:rsid w:val="00BF64A8"/>
    <w:rsid w:val="00BF689C"/>
    <w:rsid w:val="00BF6EE6"/>
    <w:rsid w:val="00BF700A"/>
    <w:rsid w:val="00C00454"/>
    <w:rsid w:val="00C00789"/>
    <w:rsid w:val="00C01006"/>
    <w:rsid w:val="00C01377"/>
    <w:rsid w:val="00C016C5"/>
    <w:rsid w:val="00C01F85"/>
    <w:rsid w:val="00C0275A"/>
    <w:rsid w:val="00C03093"/>
    <w:rsid w:val="00C03754"/>
    <w:rsid w:val="00C04514"/>
    <w:rsid w:val="00C04870"/>
    <w:rsid w:val="00C04AF5"/>
    <w:rsid w:val="00C04E6A"/>
    <w:rsid w:val="00C04E7E"/>
    <w:rsid w:val="00C0533E"/>
    <w:rsid w:val="00C05468"/>
    <w:rsid w:val="00C05E43"/>
    <w:rsid w:val="00C069AB"/>
    <w:rsid w:val="00C06E61"/>
    <w:rsid w:val="00C07CC0"/>
    <w:rsid w:val="00C10109"/>
    <w:rsid w:val="00C10D58"/>
    <w:rsid w:val="00C12239"/>
    <w:rsid w:val="00C1253F"/>
    <w:rsid w:val="00C12845"/>
    <w:rsid w:val="00C12D34"/>
    <w:rsid w:val="00C1498C"/>
    <w:rsid w:val="00C1573E"/>
    <w:rsid w:val="00C157FA"/>
    <w:rsid w:val="00C16C8C"/>
    <w:rsid w:val="00C172BB"/>
    <w:rsid w:val="00C17904"/>
    <w:rsid w:val="00C17A38"/>
    <w:rsid w:val="00C17DCF"/>
    <w:rsid w:val="00C2193E"/>
    <w:rsid w:val="00C22998"/>
    <w:rsid w:val="00C23348"/>
    <w:rsid w:val="00C23492"/>
    <w:rsid w:val="00C2380A"/>
    <w:rsid w:val="00C23958"/>
    <w:rsid w:val="00C23CE1"/>
    <w:rsid w:val="00C23DDC"/>
    <w:rsid w:val="00C23E46"/>
    <w:rsid w:val="00C23F4E"/>
    <w:rsid w:val="00C24B2C"/>
    <w:rsid w:val="00C250D5"/>
    <w:rsid w:val="00C25D7D"/>
    <w:rsid w:val="00C2673C"/>
    <w:rsid w:val="00C27D1D"/>
    <w:rsid w:val="00C3006E"/>
    <w:rsid w:val="00C315CB"/>
    <w:rsid w:val="00C31958"/>
    <w:rsid w:val="00C32627"/>
    <w:rsid w:val="00C33183"/>
    <w:rsid w:val="00C33FC5"/>
    <w:rsid w:val="00C33FDE"/>
    <w:rsid w:val="00C341EA"/>
    <w:rsid w:val="00C345C2"/>
    <w:rsid w:val="00C34982"/>
    <w:rsid w:val="00C34E3A"/>
    <w:rsid w:val="00C34F22"/>
    <w:rsid w:val="00C35B10"/>
    <w:rsid w:val="00C35C52"/>
    <w:rsid w:val="00C35E6E"/>
    <w:rsid w:val="00C36A88"/>
    <w:rsid w:val="00C37405"/>
    <w:rsid w:val="00C37AFE"/>
    <w:rsid w:val="00C37D79"/>
    <w:rsid w:val="00C4049E"/>
    <w:rsid w:val="00C41512"/>
    <w:rsid w:val="00C41A1D"/>
    <w:rsid w:val="00C427B9"/>
    <w:rsid w:val="00C43A00"/>
    <w:rsid w:val="00C43B59"/>
    <w:rsid w:val="00C44DA1"/>
    <w:rsid w:val="00C44F11"/>
    <w:rsid w:val="00C4727D"/>
    <w:rsid w:val="00C47DA1"/>
    <w:rsid w:val="00C5049C"/>
    <w:rsid w:val="00C505A6"/>
    <w:rsid w:val="00C50C20"/>
    <w:rsid w:val="00C51382"/>
    <w:rsid w:val="00C51EB9"/>
    <w:rsid w:val="00C526E3"/>
    <w:rsid w:val="00C5290F"/>
    <w:rsid w:val="00C52E5B"/>
    <w:rsid w:val="00C54E15"/>
    <w:rsid w:val="00C55E69"/>
    <w:rsid w:val="00C55F0D"/>
    <w:rsid w:val="00C569F5"/>
    <w:rsid w:val="00C57122"/>
    <w:rsid w:val="00C6009C"/>
    <w:rsid w:val="00C60BBD"/>
    <w:rsid w:val="00C60BD3"/>
    <w:rsid w:val="00C60EC9"/>
    <w:rsid w:val="00C6195F"/>
    <w:rsid w:val="00C62C22"/>
    <w:rsid w:val="00C63562"/>
    <w:rsid w:val="00C63E51"/>
    <w:rsid w:val="00C64D51"/>
    <w:rsid w:val="00C64D95"/>
    <w:rsid w:val="00C64DDC"/>
    <w:rsid w:val="00C650B0"/>
    <w:rsid w:val="00C6546F"/>
    <w:rsid w:val="00C6559F"/>
    <w:rsid w:val="00C658A1"/>
    <w:rsid w:val="00C65C1D"/>
    <w:rsid w:val="00C66666"/>
    <w:rsid w:val="00C6736D"/>
    <w:rsid w:val="00C67D39"/>
    <w:rsid w:val="00C67E56"/>
    <w:rsid w:val="00C67F5C"/>
    <w:rsid w:val="00C7015D"/>
    <w:rsid w:val="00C70232"/>
    <w:rsid w:val="00C7033E"/>
    <w:rsid w:val="00C71433"/>
    <w:rsid w:val="00C7143E"/>
    <w:rsid w:val="00C7153F"/>
    <w:rsid w:val="00C717B0"/>
    <w:rsid w:val="00C730FB"/>
    <w:rsid w:val="00C74186"/>
    <w:rsid w:val="00C7460F"/>
    <w:rsid w:val="00C7487B"/>
    <w:rsid w:val="00C75AFD"/>
    <w:rsid w:val="00C762CD"/>
    <w:rsid w:val="00C805B2"/>
    <w:rsid w:val="00C80AA2"/>
    <w:rsid w:val="00C80EE7"/>
    <w:rsid w:val="00C814DB"/>
    <w:rsid w:val="00C81CBD"/>
    <w:rsid w:val="00C82EE0"/>
    <w:rsid w:val="00C835D4"/>
    <w:rsid w:val="00C8371B"/>
    <w:rsid w:val="00C83D1B"/>
    <w:rsid w:val="00C83FCD"/>
    <w:rsid w:val="00C84792"/>
    <w:rsid w:val="00C8491A"/>
    <w:rsid w:val="00C84AD5"/>
    <w:rsid w:val="00C850E3"/>
    <w:rsid w:val="00C853A3"/>
    <w:rsid w:val="00C85C6B"/>
    <w:rsid w:val="00C85F17"/>
    <w:rsid w:val="00C86339"/>
    <w:rsid w:val="00C86DCF"/>
    <w:rsid w:val="00C901AA"/>
    <w:rsid w:val="00C92529"/>
    <w:rsid w:val="00C92551"/>
    <w:rsid w:val="00C93B44"/>
    <w:rsid w:val="00C93C5D"/>
    <w:rsid w:val="00C94007"/>
    <w:rsid w:val="00C9406E"/>
    <w:rsid w:val="00C9488E"/>
    <w:rsid w:val="00C94D0B"/>
    <w:rsid w:val="00C952B2"/>
    <w:rsid w:val="00C955D7"/>
    <w:rsid w:val="00C95DFB"/>
    <w:rsid w:val="00C965BF"/>
    <w:rsid w:val="00C96722"/>
    <w:rsid w:val="00C9698E"/>
    <w:rsid w:val="00C96EFB"/>
    <w:rsid w:val="00C9714C"/>
    <w:rsid w:val="00CA1E67"/>
    <w:rsid w:val="00CA286C"/>
    <w:rsid w:val="00CA28E0"/>
    <w:rsid w:val="00CA2937"/>
    <w:rsid w:val="00CA333B"/>
    <w:rsid w:val="00CA4D3A"/>
    <w:rsid w:val="00CA55AC"/>
    <w:rsid w:val="00CA5F73"/>
    <w:rsid w:val="00CA64A8"/>
    <w:rsid w:val="00CA65CE"/>
    <w:rsid w:val="00CA6706"/>
    <w:rsid w:val="00CA6853"/>
    <w:rsid w:val="00CA68A7"/>
    <w:rsid w:val="00CA7758"/>
    <w:rsid w:val="00CA7CCB"/>
    <w:rsid w:val="00CB02EA"/>
    <w:rsid w:val="00CB0EF5"/>
    <w:rsid w:val="00CB19E5"/>
    <w:rsid w:val="00CB2727"/>
    <w:rsid w:val="00CB27D5"/>
    <w:rsid w:val="00CB2B33"/>
    <w:rsid w:val="00CB2D25"/>
    <w:rsid w:val="00CB3447"/>
    <w:rsid w:val="00CB47BE"/>
    <w:rsid w:val="00CB5EE4"/>
    <w:rsid w:val="00CB60C8"/>
    <w:rsid w:val="00CB6690"/>
    <w:rsid w:val="00CB6A69"/>
    <w:rsid w:val="00CB6CF6"/>
    <w:rsid w:val="00CB6EB0"/>
    <w:rsid w:val="00CB7000"/>
    <w:rsid w:val="00CB71A6"/>
    <w:rsid w:val="00CC0002"/>
    <w:rsid w:val="00CC02AD"/>
    <w:rsid w:val="00CC2BDE"/>
    <w:rsid w:val="00CC2E2A"/>
    <w:rsid w:val="00CC3888"/>
    <w:rsid w:val="00CC39B5"/>
    <w:rsid w:val="00CC3EB4"/>
    <w:rsid w:val="00CC42FC"/>
    <w:rsid w:val="00CC477E"/>
    <w:rsid w:val="00CC47CE"/>
    <w:rsid w:val="00CC4D45"/>
    <w:rsid w:val="00CC4E6D"/>
    <w:rsid w:val="00CC538B"/>
    <w:rsid w:val="00CC55CD"/>
    <w:rsid w:val="00CC57A9"/>
    <w:rsid w:val="00CC5BD8"/>
    <w:rsid w:val="00CC5CD2"/>
    <w:rsid w:val="00CC66CA"/>
    <w:rsid w:val="00CC7468"/>
    <w:rsid w:val="00CD0A1E"/>
    <w:rsid w:val="00CD0D7D"/>
    <w:rsid w:val="00CD0FC1"/>
    <w:rsid w:val="00CD1542"/>
    <w:rsid w:val="00CD1F60"/>
    <w:rsid w:val="00CD2366"/>
    <w:rsid w:val="00CD2757"/>
    <w:rsid w:val="00CD37EE"/>
    <w:rsid w:val="00CD5850"/>
    <w:rsid w:val="00CD5B1B"/>
    <w:rsid w:val="00CD6439"/>
    <w:rsid w:val="00CD75FE"/>
    <w:rsid w:val="00CE07C5"/>
    <w:rsid w:val="00CE0F58"/>
    <w:rsid w:val="00CE2028"/>
    <w:rsid w:val="00CE2263"/>
    <w:rsid w:val="00CE22BC"/>
    <w:rsid w:val="00CE2AAF"/>
    <w:rsid w:val="00CE396D"/>
    <w:rsid w:val="00CE3993"/>
    <w:rsid w:val="00CE436D"/>
    <w:rsid w:val="00CE4ADD"/>
    <w:rsid w:val="00CE5D7F"/>
    <w:rsid w:val="00CE5DCA"/>
    <w:rsid w:val="00CE65AB"/>
    <w:rsid w:val="00CE7393"/>
    <w:rsid w:val="00CF1B45"/>
    <w:rsid w:val="00CF1E7C"/>
    <w:rsid w:val="00CF2046"/>
    <w:rsid w:val="00CF20D4"/>
    <w:rsid w:val="00CF22B0"/>
    <w:rsid w:val="00CF381B"/>
    <w:rsid w:val="00CF38DD"/>
    <w:rsid w:val="00CF4AD4"/>
    <w:rsid w:val="00CF50A1"/>
    <w:rsid w:val="00CF5283"/>
    <w:rsid w:val="00CF529F"/>
    <w:rsid w:val="00CF6DF7"/>
    <w:rsid w:val="00CF7056"/>
    <w:rsid w:val="00CF77A4"/>
    <w:rsid w:val="00CF780D"/>
    <w:rsid w:val="00CF79C7"/>
    <w:rsid w:val="00CF7FEE"/>
    <w:rsid w:val="00D0040E"/>
    <w:rsid w:val="00D009DF"/>
    <w:rsid w:val="00D011EE"/>
    <w:rsid w:val="00D01BB0"/>
    <w:rsid w:val="00D02215"/>
    <w:rsid w:val="00D0232D"/>
    <w:rsid w:val="00D02B06"/>
    <w:rsid w:val="00D02CA4"/>
    <w:rsid w:val="00D0408F"/>
    <w:rsid w:val="00D04205"/>
    <w:rsid w:val="00D055BD"/>
    <w:rsid w:val="00D0587B"/>
    <w:rsid w:val="00D06643"/>
    <w:rsid w:val="00D0666D"/>
    <w:rsid w:val="00D06AD9"/>
    <w:rsid w:val="00D07276"/>
    <w:rsid w:val="00D07657"/>
    <w:rsid w:val="00D078D9"/>
    <w:rsid w:val="00D0793C"/>
    <w:rsid w:val="00D07D25"/>
    <w:rsid w:val="00D07F25"/>
    <w:rsid w:val="00D10012"/>
    <w:rsid w:val="00D112B7"/>
    <w:rsid w:val="00D128FF"/>
    <w:rsid w:val="00D139C3"/>
    <w:rsid w:val="00D14139"/>
    <w:rsid w:val="00D14ABB"/>
    <w:rsid w:val="00D153C5"/>
    <w:rsid w:val="00D15744"/>
    <w:rsid w:val="00D15B58"/>
    <w:rsid w:val="00D15BA6"/>
    <w:rsid w:val="00D1752D"/>
    <w:rsid w:val="00D20B8A"/>
    <w:rsid w:val="00D2110A"/>
    <w:rsid w:val="00D21B5B"/>
    <w:rsid w:val="00D22362"/>
    <w:rsid w:val="00D2269C"/>
    <w:rsid w:val="00D22C70"/>
    <w:rsid w:val="00D230C2"/>
    <w:rsid w:val="00D24C51"/>
    <w:rsid w:val="00D25325"/>
    <w:rsid w:val="00D25477"/>
    <w:rsid w:val="00D255B0"/>
    <w:rsid w:val="00D26260"/>
    <w:rsid w:val="00D274EE"/>
    <w:rsid w:val="00D275EE"/>
    <w:rsid w:val="00D27938"/>
    <w:rsid w:val="00D27F0C"/>
    <w:rsid w:val="00D31683"/>
    <w:rsid w:val="00D316C5"/>
    <w:rsid w:val="00D332B0"/>
    <w:rsid w:val="00D340C6"/>
    <w:rsid w:val="00D34212"/>
    <w:rsid w:val="00D3613A"/>
    <w:rsid w:val="00D36E15"/>
    <w:rsid w:val="00D403B2"/>
    <w:rsid w:val="00D40800"/>
    <w:rsid w:val="00D40B87"/>
    <w:rsid w:val="00D40E0C"/>
    <w:rsid w:val="00D41497"/>
    <w:rsid w:val="00D41FF8"/>
    <w:rsid w:val="00D42112"/>
    <w:rsid w:val="00D429F2"/>
    <w:rsid w:val="00D4349A"/>
    <w:rsid w:val="00D43723"/>
    <w:rsid w:val="00D43D28"/>
    <w:rsid w:val="00D440A4"/>
    <w:rsid w:val="00D44A20"/>
    <w:rsid w:val="00D455EE"/>
    <w:rsid w:val="00D45C47"/>
    <w:rsid w:val="00D462C3"/>
    <w:rsid w:val="00D472D7"/>
    <w:rsid w:val="00D47683"/>
    <w:rsid w:val="00D5083A"/>
    <w:rsid w:val="00D50A4B"/>
    <w:rsid w:val="00D51295"/>
    <w:rsid w:val="00D52989"/>
    <w:rsid w:val="00D52C8D"/>
    <w:rsid w:val="00D53070"/>
    <w:rsid w:val="00D53BC5"/>
    <w:rsid w:val="00D54755"/>
    <w:rsid w:val="00D55320"/>
    <w:rsid w:val="00D5581F"/>
    <w:rsid w:val="00D559AC"/>
    <w:rsid w:val="00D55EA6"/>
    <w:rsid w:val="00D55F2D"/>
    <w:rsid w:val="00D56BAD"/>
    <w:rsid w:val="00D56EF5"/>
    <w:rsid w:val="00D56FD6"/>
    <w:rsid w:val="00D57EE8"/>
    <w:rsid w:val="00D57F26"/>
    <w:rsid w:val="00D60F9B"/>
    <w:rsid w:val="00D62391"/>
    <w:rsid w:val="00D625A1"/>
    <w:rsid w:val="00D634AF"/>
    <w:rsid w:val="00D63931"/>
    <w:rsid w:val="00D64AC3"/>
    <w:rsid w:val="00D64FDE"/>
    <w:rsid w:val="00D6519C"/>
    <w:rsid w:val="00D65D33"/>
    <w:rsid w:val="00D66430"/>
    <w:rsid w:val="00D67405"/>
    <w:rsid w:val="00D67708"/>
    <w:rsid w:val="00D703B4"/>
    <w:rsid w:val="00D7128C"/>
    <w:rsid w:val="00D71749"/>
    <w:rsid w:val="00D73584"/>
    <w:rsid w:val="00D74B3A"/>
    <w:rsid w:val="00D75EBF"/>
    <w:rsid w:val="00D76ED2"/>
    <w:rsid w:val="00D77288"/>
    <w:rsid w:val="00D77B98"/>
    <w:rsid w:val="00D809D0"/>
    <w:rsid w:val="00D80FE1"/>
    <w:rsid w:val="00D8124B"/>
    <w:rsid w:val="00D812A5"/>
    <w:rsid w:val="00D8368D"/>
    <w:rsid w:val="00D84043"/>
    <w:rsid w:val="00D8436E"/>
    <w:rsid w:val="00D8440C"/>
    <w:rsid w:val="00D844B8"/>
    <w:rsid w:val="00D84BBE"/>
    <w:rsid w:val="00D8626B"/>
    <w:rsid w:val="00D86348"/>
    <w:rsid w:val="00D86596"/>
    <w:rsid w:val="00D86ECC"/>
    <w:rsid w:val="00D9035E"/>
    <w:rsid w:val="00D91536"/>
    <w:rsid w:val="00D91744"/>
    <w:rsid w:val="00D918FA"/>
    <w:rsid w:val="00D92A24"/>
    <w:rsid w:val="00D92ACC"/>
    <w:rsid w:val="00D939C2"/>
    <w:rsid w:val="00D94360"/>
    <w:rsid w:val="00D94621"/>
    <w:rsid w:val="00D94B90"/>
    <w:rsid w:val="00D95238"/>
    <w:rsid w:val="00D954A6"/>
    <w:rsid w:val="00D9691E"/>
    <w:rsid w:val="00DA00E7"/>
    <w:rsid w:val="00DA0196"/>
    <w:rsid w:val="00DA2AAC"/>
    <w:rsid w:val="00DA2FE8"/>
    <w:rsid w:val="00DA31A8"/>
    <w:rsid w:val="00DA350C"/>
    <w:rsid w:val="00DA374E"/>
    <w:rsid w:val="00DA4647"/>
    <w:rsid w:val="00DA4E65"/>
    <w:rsid w:val="00DA5D3E"/>
    <w:rsid w:val="00DA60C3"/>
    <w:rsid w:val="00DA6408"/>
    <w:rsid w:val="00DA65C4"/>
    <w:rsid w:val="00DA7983"/>
    <w:rsid w:val="00DA7D3C"/>
    <w:rsid w:val="00DB111C"/>
    <w:rsid w:val="00DB1CD2"/>
    <w:rsid w:val="00DB34DC"/>
    <w:rsid w:val="00DB4175"/>
    <w:rsid w:val="00DB56A6"/>
    <w:rsid w:val="00DB5EB4"/>
    <w:rsid w:val="00DB6634"/>
    <w:rsid w:val="00DB68C0"/>
    <w:rsid w:val="00DC0404"/>
    <w:rsid w:val="00DC07E5"/>
    <w:rsid w:val="00DC0E6E"/>
    <w:rsid w:val="00DC30C9"/>
    <w:rsid w:val="00DC35EC"/>
    <w:rsid w:val="00DC39FC"/>
    <w:rsid w:val="00DC3CCF"/>
    <w:rsid w:val="00DC4209"/>
    <w:rsid w:val="00DC4E87"/>
    <w:rsid w:val="00DC51F6"/>
    <w:rsid w:val="00DC529D"/>
    <w:rsid w:val="00DC5767"/>
    <w:rsid w:val="00DC5882"/>
    <w:rsid w:val="00DC748E"/>
    <w:rsid w:val="00DC7F28"/>
    <w:rsid w:val="00DD12FC"/>
    <w:rsid w:val="00DD1CF8"/>
    <w:rsid w:val="00DD26C4"/>
    <w:rsid w:val="00DD2759"/>
    <w:rsid w:val="00DD2C98"/>
    <w:rsid w:val="00DD3140"/>
    <w:rsid w:val="00DD3A7C"/>
    <w:rsid w:val="00DD44AF"/>
    <w:rsid w:val="00DD4CB9"/>
    <w:rsid w:val="00DD4F03"/>
    <w:rsid w:val="00DD6EE8"/>
    <w:rsid w:val="00DD76AA"/>
    <w:rsid w:val="00DD79AE"/>
    <w:rsid w:val="00DE02DD"/>
    <w:rsid w:val="00DE0B73"/>
    <w:rsid w:val="00DE0D22"/>
    <w:rsid w:val="00DE0E58"/>
    <w:rsid w:val="00DE0F94"/>
    <w:rsid w:val="00DE192B"/>
    <w:rsid w:val="00DE1A22"/>
    <w:rsid w:val="00DE21EA"/>
    <w:rsid w:val="00DE2562"/>
    <w:rsid w:val="00DE29C6"/>
    <w:rsid w:val="00DE2D6F"/>
    <w:rsid w:val="00DE3D7C"/>
    <w:rsid w:val="00DE3E81"/>
    <w:rsid w:val="00DE5174"/>
    <w:rsid w:val="00DE5B9C"/>
    <w:rsid w:val="00DE7286"/>
    <w:rsid w:val="00DE7986"/>
    <w:rsid w:val="00DE7FFE"/>
    <w:rsid w:val="00DF060C"/>
    <w:rsid w:val="00DF06E2"/>
    <w:rsid w:val="00DF0751"/>
    <w:rsid w:val="00DF1F83"/>
    <w:rsid w:val="00DF2C77"/>
    <w:rsid w:val="00DF373D"/>
    <w:rsid w:val="00DF3F53"/>
    <w:rsid w:val="00DF4172"/>
    <w:rsid w:val="00DF41FA"/>
    <w:rsid w:val="00DF45DF"/>
    <w:rsid w:val="00DF5F0C"/>
    <w:rsid w:val="00DF6313"/>
    <w:rsid w:val="00DF65CE"/>
    <w:rsid w:val="00DF6813"/>
    <w:rsid w:val="00DF6AB5"/>
    <w:rsid w:val="00DF6C21"/>
    <w:rsid w:val="00DF6ECC"/>
    <w:rsid w:val="00DF71D7"/>
    <w:rsid w:val="00DF7591"/>
    <w:rsid w:val="00E002CC"/>
    <w:rsid w:val="00E01D3D"/>
    <w:rsid w:val="00E023A8"/>
    <w:rsid w:val="00E026D9"/>
    <w:rsid w:val="00E029DF"/>
    <w:rsid w:val="00E02A4C"/>
    <w:rsid w:val="00E02E61"/>
    <w:rsid w:val="00E03DC3"/>
    <w:rsid w:val="00E03FF6"/>
    <w:rsid w:val="00E04BAA"/>
    <w:rsid w:val="00E0572B"/>
    <w:rsid w:val="00E05CD6"/>
    <w:rsid w:val="00E05DFD"/>
    <w:rsid w:val="00E05FA9"/>
    <w:rsid w:val="00E064B3"/>
    <w:rsid w:val="00E07F6C"/>
    <w:rsid w:val="00E10603"/>
    <w:rsid w:val="00E10FDB"/>
    <w:rsid w:val="00E11050"/>
    <w:rsid w:val="00E11417"/>
    <w:rsid w:val="00E11AE7"/>
    <w:rsid w:val="00E11B3D"/>
    <w:rsid w:val="00E11C92"/>
    <w:rsid w:val="00E121D5"/>
    <w:rsid w:val="00E130CA"/>
    <w:rsid w:val="00E13282"/>
    <w:rsid w:val="00E13546"/>
    <w:rsid w:val="00E14076"/>
    <w:rsid w:val="00E14A6A"/>
    <w:rsid w:val="00E14AAA"/>
    <w:rsid w:val="00E1513A"/>
    <w:rsid w:val="00E21A13"/>
    <w:rsid w:val="00E22855"/>
    <w:rsid w:val="00E22D11"/>
    <w:rsid w:val="00E23252"/>
    <w:rsid w:val="00E23F3C"/>
    <w:rsid w:val="00E24488"/>
    <w:rsid w:val="00E24EA7"/>
    <w:rsid w:val="00E24EF9"/>
    <w:rsid w:val="00E2549C"/>
    <w:rsid w:val="00E25687"/>
    <w:rsid w:val="00E25A21"/>
    <w:rsid w:val="00E26909"/>
    <w:rsid w:val="00E26C70"/>
    <w:rsid w:val="00E2725E"/>
    <w:rsid w:val="00E302FC"/>
    <w:rsid w:val="00E30D91"/>
    <w:rsid w:val="00E310CF"/>
    <w:rsid w:val="00E3148F"/>
    <w:rsid w:val="00E3252B"/>
    <w:rsid w:val="00E32EE8"/>
    <w:rsid w:val="00E336EC"/>
    <w:rsid w:val="00E339F0"/>
    <w:rsid w:val="00E34160"/>
    <w:rsid w:val="00E34B34"/>
    <w:rsid w:val="00E351A9"/>
    <w:rsid w:val="00E357D1"/>
    <w:rsid w:val="00E35924"/>
    <w:rsid w:val="00E36C31"/>
    <w:rsid w:val="00E371C3"/>
    <w:rsid w:val="00E37950"/>
    <w:rsid w:val="00E4049D"/>
    <w:rsid w:val="00E42134"/>
    <w:rsid w:val="00E425AA"/>
    <w:rsid w:val="00E428F0"/>
    <w:rsid w:val="00E42E2C"/>
    <w:rsid w:val="00E4336F"/>
    <w:rsid w:val="00E43749"/>
    <w:rsid w:val="00E43E11"/>
    <w:rsid w:val="00E44055"/>
    <w:rsid w:val="00E44480"/>
    <w:rsid w:val="00E44A5B"/>
    <w:rsid w:val="00E45446"/>
    <w:rsid w:val="00E46A31"/>
    <w:rsid w:val="00E4780F"/>
    <w:rsid w:val="00E502AF"/>
    <w:rsid w:val="00E5056B"/>
    <w:rsid w:val="00E51FD2"/>
    <w:rsid w:val="00E524A5"/>
    <w:rsid w:val="00E52FB2"/>
    <w:rsid w:val="00E538DA"/>
    <w:rsid w:val="00E5632B"/>
    <w:rsid w:val="00E5655E"/>
    <w:rsid w:val="00E56C32"/>
    <w:rsid w:val="00E608BA"/>
    <w:rsid w:val="00E60BA9"/>
    <w:rsid w:val="00E6132F"/>
    <w:rsid w:val="00E61E2C"/>
    <w:rsid w:val="00E62093"/>
    <w:rsid w:val="00E62989"/>
    <w:rsid w:val="00E62BCC"/>
    <w:rsid w:val="00E63AA2"/>
    <w:rsid w:val="00E63B19"/>
    <w:rsid w:val="00E64386"/>
    <w:rsid w:val="00E64FE1"/>
    <w:rsid w:val="00E66511"/>
    <w:rsid w:val="00E66CA0"/>
    <w:rsid w:val="00E66F63"/>
    <w:rsid w:val="00E6739E"/>
    <w:rsid w:val="00E6770C"/>
    <w:rsid w:val="00E70739"/>
    <w:rsid w:val="00E70915"/>
    <w:rsid w:val="00E724F5"/>
    <w:rsid w:val="00E72E27"/>
    <w:rsid w:val="00E730CB"/>
    <w:rsid w:val="00E732D3"/>
    <w:rsid w:val="00E7399E"/>
    <w:rsid w:val="00E73B9C"/>
    <w:rsid w:val="00E7454D"/>
    <w:rsid w:val="00E74899"/>
    <w:rsid w:val="00E74CCD"/>
    <w:rsid w:val="00E7543E"/>
    <w:rsid w:val="00E75478"/>
    <w:rsid w:val="00E756B8"/>
    <w:rsid w:val="00E7652B"/>
    <w:rsid w:val="00E773C9"/>
    <w:rsid w:val="00E83262"/>
    <w:rsid w:val="00E84332"/>
    <w:rsid w:val="00E84D01"/>
    <w:rsid w:val="00E84E82"/>
    <w:rsid w:val="00E85559"/>
    <w:rsid w:val="00E85757"/>
    <w:rsid w:val="00E85A12"/>
    <w:rsid w:val="00E8661E"/>
    <w:rsid w:val="00E86F49"/>
    <w:rsid w:val="00E86FF7"/>
    <w:rsid w:val="00E8772E"/>
    <w:rsid w:val="00E8795E"/>
    <w:rsid w:val="00E9017E"/>
    <w:rsid w:val="00E903AA"/>
    <w:rsid w:val="00E90C8A"/>
    <w:rsid w:val="00E90F99"/>
    <w:rsid w:val="00E923CD"/>
    <w:rsid w:val="00E9303A"/>
    <w:rsid w:val="00E932B2"/>
    <w:rsid w:val="00E93AA4"/>
    <w:rsid w:val="00E9400F"/>
    <w:rsid w:val="00E949E9"/>
    <w:rsid w:val="00E94CCF"/>
    <w:rsid w:val="00E94DE5"/>
    <w:rsid w:val="00E95B69"/>
    <w:rsid w:val="00E95DD1"/>
    <w:rsid w:val="00E96C97"/>
    <w:rsid w:val="00E977EB"/>
    <w:rsid w:val="00E97D4F"/>
    <w:rsid w:val="00EA0626"/>
    <w:rsid w:val="00EA1323"/>
    <w:rsid w:val="00EA1EB5"/>
    <w:rsid w:val="00EA20C8"/>
    <w:rsid w:val="00EA22B2"/>
    <w:rsid w:val="00EA276A"/>
    <w:rsid w:val="00EA2FCD"/>
    <w:rsid w:val="00EA3106"/>
    <w:rsid w:val="00EA38C1"/>
    <w:rsid w:val="00EA3DEA"/>
    <w:rsid w:val="00EA42BA"/>
    <w:rsid w:val="00EA454B"/>
    <w:rsid w:val="00EA48FE"/>
    <w:rsid w:val="00EA5A95"/>
    <w:rsid w:val="00EA5F28"/>
    <w:rsid w:val="00EA60D0"/>
    <w:rsid w:val="00EA6418"/>
    <w:rsid w:val="00EA687A"/>
    <w:rsid w:val="00EA6F94"/>
    <w:rsid w:val="00EA723C"/>
    <w:rsid w:val="00EA7512"/>
    <w:rsid w:val="00EA7E47"/>
    <w:rsid w:val="00EB1035"/>
    <w:rsid w:val="00EB178E"/>
    <w:rsid w:val="00EB210F"/>
    <w:rsid w:val="00EB262A"/>
    <w:rsid w:val="00EB27B5"/>
    <w:rsid w:val="00EB2D7F"/>
    <w:rsid w:val="00EB32C9"/>
    <w:rsid w:val="00EB332C"/>
    <w:rsid w:val="00EB362D"/>
    <w:rsid w:val="00EB44E4"/>
    <w:rsid w:val="00EB5441"/>
    <w:rsid w:val="00EB55CC"/>
    <w:rsid w:val="00EB69CE"/>
    <w:rsid w:val="00EB7373"/>
    <w:rsid w:val="00EC0082"/>
    <w:rsid w:val="00EC0A5C"/>
    <w:rsid w:val="00EC161C"/>
    <w:rsid w:val="00EC1EA2"/>
    <w:rsid w:val="00EC32EE"/>
    <w:rsid w:val="00EC35F4"/>
    <w:rsid w:val="00EC3C7F"/>
    <w:rsid w:val="00EC5509"/>
    <w:rsid w:val="00EC583E"/>
    <w:rsid w:val="00EC5858"/>
    <w:rsid w:val="00EC58D1"/>
    <w:rsid w:val="00EC6404"/>
    <w:rsid w:val="00EC753B"/>
    <w:rsid w:val="00EC75A0"/>
    <w:rsid w:val="00EC7780"/>
    <w:rsid w:val="00ED00AB"/>
    <w:rsid w:val="00ED0211"/>
    <w:rsid w:val="00ED0611"/>
    <w:rsid w:val="00ED0C57"/>
    <w:rsid w:val="00ED1755"/>
    <w:rsid w:val="00ED1F03"/>
    <w:rsid w:val="00ED23F7"/>
    <w:rsid w:val="00ED27A2"/>
    <w:rsid w:val="00ED2C10"/>
    <w:rsid w:val="00ED30EB"/>
    <w:rsid w:val="00ED3926"/>
    <w:rsid w:val="00ED3EE4"/>
    <w:rsid w:val="00ED5081"/>
    <w:rsid w:val="00ED5132"/>
    <w:rsid w:val="00ED5222"/>
    <w:rsid w:val="00ED5F3E"/>
    <w:rsid w:val="00ED62EF"/>
    <w:rsid w:val="00ED76BB"/>
    <w:rsid w:val="00ED7715"/>
    <w:rsid w:val="00ED7A75"/>
    <w:rsid w:val="00ED7C32"/>
    <w:rsid w:val="00ED7E6B"/>
    <w:rsid w:val="00EE12C9"/>
    <w:rsid w:val="00EE1A97"/>
    <w:rsid w:val="00EE2280"/>
    <w:rsid w:val="00EE24FA"/>
    <w:rsid w:val="00EE2534"/>
    <w:rsid w:val="00EE3055"/>
    <w:rsid w:val="00EE36A0"/>
    <w:rsid w:val="00EE3F72"/>
    <w:rsid w:val="00EE4EA4"/>
    <w:rsid w:val="00EE5F9C"/>
    <w:rsid w:val="00EE6169"/>
    <w:rsid w:val="00EE62A8"/>
    <w:rsid w:val="00EE686C"/>
    <w:rsid w:val="00EE6CFD"/>
    <w:rsid w:val="00EE773E"/>
    <w:rsid w:val="00EE77C9"/>
    <w:rsid w:val="00EE7855"/>
    <w:rsid w:val="00EE7CBC"/>
    <w:rsid w:val="00EE7F24"/>
    <w:rsid w:val="00EF0471"/>
    <w:rsid w:val="00EF06C6"/>
    <w:rsid w:val="00EF1598"/>
    <w:rsid w:val="00EF2D0A"/>
    <w:rsid w:val="00EF3CA1"/>
    <w:rsid w:val="00EF3CFA"/>
    <w:rsid w:val="00EF4C40"/>
    <w:rsid w:val="00EF4D7E"/>
    <w:rsid w:val="00EF4FCB"/>
    <w:rsid w:val="00EF5AF5"/>
    <w:rsid w:val="00EF645C"/>
    <w:rsid w:val="00EF6506"/>
    <w:rsid w:val="00EF652A"/>
    <w:rsid w:val="00EF6B1E"/>
    <w:rsid w:val="00EF788B"/>
    <w:rsid w:val="00EF78D3"/>
    <w:rsid w:val="00EF79E4"/>
    <w:rsid w:val="00EF7D3A"/>
    <w:rsid w:val="00EF7F9E"/>
    <w:rsid w:val="00F00A6A"/>
    <w:rsid w:val="00F0116D"/>
    <w:rsid w:val="00F01633"/>
    <w:rsid w:val="00F01937"/>
    <w:rsid w:val="00F01C8C"/>
    <w:rsid w:val="00F01D4D"/>
    <w:rsid w:val="00F03209"/>
    <w:rsid w:val="00F03B02"/>
    <w:rsid w:val="00F0454C"/>
    <w:rsid w:val="00F05803"/>
    <w:rsid w:val="00F05C0D"/>
    <w:rsid w:val="00F06AED"/>
    <w:rsid w:val="00F06D09"/>
    <w:rsid w:val="00F07B11"/>
    <w:rsid w:val="00F07F47"/>
    <w:rsid w:val="00F103F3"/>
    <w:rsid w:val="00F106FA"/>
    <w:rsid w:val="00F10ADA"/>
    <w:rsid w:val="00F11818"/>
    <w:rsid w:val="00F11D78"/>
    <w:rsid w:val="00F122EC"/>
    <w:rsid w:val="00F12FFA"/>
    <w:rsid w:val="00F13245"/>
    <w:rsid w:val="00F13968"/>
    <w:rsid w:val="00F13CC8"/>
    <w:rsid w:val="00F13DF0"/>
    <w:rsid w:val="00F1448E"/>
    <w:rsid w:val="00F153B4"/>
    <w:rsid w:val="00F1564C"/>
    <w:rsid w:val="00F15EBF"/>
    <w:rsid w:val="00F1648A"/>
    <w:rsid w:val="00F16ADA"/>
    <w:rsid w:val="00F171B7"/>
    <w:rsid w:val="00F177C4"/>
    <w:rsid w:val="00F2011D"/>
    <w:rsid w:val="00F2025A"/>
    <w:rsid w:val="00F20E6C"/>
    <w:rsid w:val="00F219A0"/>
    <w:rsid w:val="00F2306E"/>
    <w:rsid w:val="00F232E9"/>
    <w:rsid w:val="00F232ED"/>
    <w:rsid w:val="00F23EF1"/>
    <w:rsid w:val="00F2497B"/>
    <w:rsid w:val="00F24FAB"/>
    <w:rsid w:val="00F257D0"/>
    <w:rsid w:val="00F2717F"/>
    <w:rsid w:val="00F2778D"/>
    <w:rsid w:val="00F27C84"/>
    <w:rsid w:val="00F3019B"/>
    <w:rsid w:val="00F3055B"/>
    <w:rsid w:val="00F30B20"/>
    <w:rsid w:val="00F31EE5"/>
    <w:rsid w:val="00F31EEB"/>
    <w:rsid w:val="00F32A5C"/>
    <w:rsid w:val="00F33501"/>
    <w:rsid w:val="00F33C8A"/>
    <w:rsid w:val="00F35A99"/>
    <w:rsid w:val="00F36031"/>
    <w:rsid w:val="00F368F1"/>
    <w:rsid w:val="00F374B0"/>
    <w:rsid w:val="00F37BF7"/>
    <w:rsid w:val="00F37C2F"/>
    <w:rsid w:val="00F37FAF"/>
    <w:rsid w:val="00F407AF"/>
    <w:rsid w:val="00F40A6C"/>
    <w:rsid w:val="00F41ACF"/>
    <w:rsid w:val="00F41D93"/>
    <w:rsid w:val="00F42218"/>
    <w:rsid w:val="00F4292B"/>
    <w:rsid w:val="00F448B6"/>
    <w:rsid w:val="00F448D0"/>
    <w:rsid w:val="00F454BC"/>
    <w:rsid w:val="00F456EB"/>
    <w:rsid w:val="00F461A0"/>
    <w:rsid w:val="00F46282"/>
    <w:rsid w:val="00F4640A"/>
    <w:rsid w:val="00F46820"/>
    <w:rsid w:val="00F46924"/>
    <w:rsid w:val="00F46A24"/>
    <w:rsid w:val="00F47017"/>
    <w:rsid w:val="00F47276"/>
    <w:rsid w:val="00F478CD"/>
    <w:rsid w:val="00F47D77"/>
    <w:rsid w:val="00F50299"/>
    <w:rsid w:val="00F5030A"/>
    <w:rsid w:val="00F514D2"/>
    <w:rsid w:val="00F514F1"/>
    <w:rsid w:val="00F51594"/>
    <w:rsid w:val="00F51860"/>
    <w:rsid w:val="00F52857"/>
    <w:rsid w:val="00F52C5C"/>
    <w:rsid w:val="00F5389E"/>
    <w:rsid w:val="00F53ABD"/>
    <w:rsid w:val="00F53D76"/>
    <w:rsid w:val="00F54217"/>
    <w:rsid w:val="00F548B9"/>
    <w:rsid w:val="00F54AAC"/>
    <w:rsid w:val="00F551EF"/>
    <w:rsid w:val="00F553AE"/>
    <w:rsid w:val="00F55751"/>
    <w:rsid w:val="00F573E9"/>
    <w:rsid w:val="00F5754A"/>
    <w:rsid w:val="00F5763F"/>
    <w:rsid w:val="00F5789B"/>
    <w:rsid w:val="00F57B0C"/>
    <w:rsid w:val="00F604CB"/>
    <w:rsid w:val="00F61051"/>
    <w:rsid w:val="00F627FE"/>
    <w:rsid w:val="00F63AE2"/>
    <w:rsid w:val="00F6416C"/>
    <w:rsid w:val="00F643A6"/>
    <w:rsid w:val="00F64BA4"/>
    <w:rsid w:val="00F64F46"/>
    <w:rsid w:val="00F6540C"/>
    <w:rsid w:val="00F656B0"/>
    <w:rsid w:val="00F66649"/>
    <w:rsid w:val="00F66899"/>
    <w:rsid w:val="00F67670"/>
    <w:rsid w:val="00F70114"/>
    <w:rsid w:val="00F71591"/>
    <w:rsid w:val="00F71626"/>
    <w:rsid w:val="00F719D0"/>
    <w:rsid w:val="00F73236"/>
    <w:rsid w:val="00F73504"/>
    <w:rsid w:val="00F740D0"/>
    <w:rsid w:val="00F749BE"/>
    <w:rsid w:val="00F74C48"/>
    <w:rsid w:val="00F74F17"/>
    <w:rsid w:val="00F753A4"/>
    <w:rsid w:val="00F754CC"/>
    <w:rsid w:val="00F768EB"/>
    <w:rsid w:val="00F772BB"/>
    <w:rsid w:val="00F81D7B"/>
    <w:rsid w:val="00F81EB6"/>
    <w:rsid w:val="00F829FE"/>
    <w:rsid w:val="00F83237"/>
    <w:rsid w:val="00F83EF3"/>
    <w:rsid w:val="00F84373"/>
    <w:rsid w:val="00F8459E"/>
    <w:rsid w:val="00F84CE2"/>
    <w:rsid w:val="00F8528C"/>
    <w:rsid w:val="00F855F5"/>
    <w:rsid w:val="00F85A5A"/>
    <w:rsid w:val="00F867DB"/>
    <w:rsid w:val="00F86D6C"/>
    <w:rsid w:val="00F86E54"/>
    <w:rsid w:val="00F87564"/>
    <w:rsid w:val="00F87978"/>
    <w:rsid w:val="00F87A3E"/>
    <w:rsid w:val="00F87F9E"/>
    <w:rsid w:val="00F909B8"/>
    <w:rsid w:val="00F91B83"/>
    <w:rsid w:val="00F92101"/>
    <w:rsid w:val="00F92328"/>
    <w:rsid w:val="00F92860"/>
    <w:rsid w:val="00F92B06"/>
    <w:rsid w:val="00F9310C"/>
    <w:rsid w:val="00F94C37"/>
    <w:rsid w:val="00F95951"/>
    <w:rsid w:val="00F95AF3"/>
    <w:rsid w:val="00F95DC2"/>
    <w:rsid w:val="00F96321"/>
    <w:rsid w:val="00F96553"/>
    <w:rsid w:val="00F96ACA"/>
    <w:rsid w:val="00F96B4E"/>
    <w:rsid w:val="00F96CE7"/>
    <w:rsid w:val="00F97AD6"/>
    <w:rsid w:val="00FA0838"/>
    <w:rsid w:val="00FA09BB"/>
    <w:rsid w:val="00FA0CA1"/>
    <w:rsid w:val="00FA0DD0"/>
    <w:rsid w:val="00FA1A89"/>
    <w:rsid w:val="00FA1C1A"/>
    <w:rsid w:val="00FA1DB3"/>
    <w:rsid w:val="00FA1F50"/>
    <w:rsid w:val="00FA33FC"/>
    <w:rsid w:val="00FA390B"/>
    <w:rsid w:val="00FA4CA2"/>
    <w:rsid w:val="00FA4F0F"/>
    <w:rsid w:val="00FA5565"/>
    <w:rsid w:val="00FA5C32"/>
    <w:rsid w:val="00FA60D7"/>
    <w:rsid w:val="00FA6774"/>
    <w:rsid w:val="00FA71BF"/>
    <w:rsid w:val="00FA7A06"/>
    <w:rsid w:val="00FB0229"/>
    <w:rsid w:val="00FB206C"/>
    <w:rsid w:val="00FB2A21"/>
    <w:rsid w:val="00FB3D9E"/>
    <w:rsid w:val="00FB3E9E"/>
    <w:rsid w:val="00FB449C"/>
    <w:rsid w:val="00FB4575"/>
    <w:rsid w:val="00FB46B7"/>
    <w:rsid w:val="00FB4CF5"/>
    <w:rsid w:val="00FB4D5D"/>
    <w:rsid w:val="00FB5F0E"/>
    <w:rsid w:val="00FB71AE"/>
    <w:rsid w:val="00FC1BF4"/>
    <w:rsid w:val="00FC1E89"/>
    <w:rsid w:val="00FC1FDF"/>
    <w:rsid w:val="00FC2454"/>
    <w:rsid w:val="00FC25CC"/>
    <w:rsid w:val="00FC54AE"/>
    <w:rsid w:val="00FC5D5C"/>
    <w:rsid w:val="00FC771F"/>
    <w:rsid w:val="00FC780A"/>
    <w:rsid w:val="00FD08CE"/>
    <w:rsid w:val="00FD21D9"/>
    <w:rsid w:val="00FD30ED"/>
    <w:rsid w:val="00FD4557"/>
    <w:rsid w:val="00FD45BC"/>
    <w:rsid w:val="00FD4DF7"/>
    <w:rsid w:val="00FD6A58"/>
    <w:rsid w:val="00FD6BBB"/>
    <w:rsid w:val="00FD6BCD"/>
    <w:rsid w:val="00FD7AED"/>
    <w:rsid w:val="00FD7C06"/>
    <w:rsid w:val="00FD7E1C"/>
    <w:rsid w:val="00FE0050"/>
    <w:rsid w:val="00FE0CF1"/>
    <w:rsid w:val="00FE0EFF"/>
    <w:rsid w:val="00FE1F09"/>
    <w:rsid w:val="00FE34B3"/>
    <w:rsid w:val="00FE4851"/>
    <w:rsid w:val="00FE4A3A"/>
    <w:rsid w:val="00FE4C1E"/>
    <w:rsid w:val="00FE55BE"/>
    <w:rsid w:val="00FE5724"/>
    <w:rsid w:val="00FE5E15"/>
    <w:rsid w:val="00FE66BD"/>
    <w:rsid w:val="00FE6F1F"/>
    <w:rsid w:val="00FE7661"/>
    <w:rsid w:val="00FF0E3E"/>
    <w:rsid w:val="00FF0EA2"/>
    <w:rsid w:val="00FF18C2"/>
    <w:rsid w:val="00FF1C62"/>
    <w:rsid w:val="00FF30F9"/>
    <w:rsid w:val="00FF4463"/>
    <w:rsid w:val="00FF4B00"/>
    <w:rsid w:val="00FF5225"/>
    <w:rsid w:val="00FF550C"/>
    <w:rsid w:val="00FF568E"/>
    <w:rsid w:val="00FF6159"/>
    <w:rsid w:val="00FF654E"/>
    <w:rsid w:val="00FF795A"/>
    <w:rsid w:val="02B110E2"/>
    <w:rsid w:val="02CBF638"/>
    <w:rsid w:val="03CC5255"/>
    <w:rsid w:val="03F3CC85"/>
    <w:rsid w:val="09225B3C"/>
    <w:rsid w:val="0A4C96D0"/>
    <w:rsid w:val="0C2972B2"/>
    <w:rsid w:val="0E9D64DD"/>
    <w:rsid w:val="155E4FE4"/>
    <w:rsid w:val="199E696B"/>
    <w:rsid w:val="19DA87C2"/>
    <w:rsid w:val="2BCFA1AC"/>
    <w:rsid w:val="2D34A009"/>
    <w:rsid w:val="37C368A2"/>
    <w:rsid w:val="39744192"/>
    <w:rsid w:val="3E6344EF"/>
    <w:rsid w:val="41200AA5"/>
    <w:rsid w:val="46998FF7"/>
    <w:rsid w:val="4E0402BE"/>
    <w:rsid w:val="58502FEB"/>
    <w:rsid w:val="5F3F1C46"/>
    <w:rsid w:val="6046708C"/>
    <w:rsid w:val="62680F78"/>
    <w:rsid w:val="63D93B42"/>
    <w:rsid w:val="66B63438"/>
    <w:rsid w:val="713910FF"/>
    <w:rsid w:val="7427D68D"/>
    <w:rsid w:val="7F3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1E47C"/>
  <w15:chartTrackingRefBased/>
  <w15:docId w15:val="{4B402097-4C7D-4920-9C74-8F54C521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E0590"/>
  </w:style>
  <w:style w:type="paragraph" w:styleId="Pealkiri1">
    <w:name w:val="heading 1"/>
    <w:basedOn w:val="Normaallaad"/>
    <w:next w:val="Normaallaad"/>
    <w:link w:val="Pealkiri1Mrk"/>
    <w:uiPriority w:val="9"/>
    <w:qFormat/>
    <w:rsid w:val="002722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7C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B16897"/>
    <w:pPr>
      <w:spacing w:before="240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074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Loetelu">
    <w:name w:val="Loetelu"/>
    <w:basedOn w:val="Kehatekst"/>
    <w:rsid w:val="003E0590"/>
    <w:pPr>
      <w:numPr>
        <w:numId w:val="1"/>
      </w:numPr>
      <w:tabs>
        <w:tab w:val="num" w:pos="36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">
    <w:name w:val="Bodyt"/>
    <w:basedOn w:val="Normaallaad"/>
    <w:rsid w:val="003E0590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astitekst">
    <w:name w:val="kastitekst"/>
    <w:basedOn w:val="Normaallaad"/>
    <w:rsid w:val="003E0590"/>
    <w:pPr>
      <w:spacing w:after="0" w:line="240" w:lineRule="auto"/>
      <w:jc w:val="right"/>
    </w:pPr>
    <w:rPr>
      <w:rFonts w:ascii="Times New Roman" w:eastAsia="Times New Roman" w:hAnsi="Times New Roman" w:cs="Times New Roman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E0590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3E0590"/>
  </w:style>
  <w:style w:type="paragraph" w:customStyle="1" w:styleId="Standard">
    <w:name w:val="Standard"/>
    <w:rsid w:val="0063381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942702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4220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4220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4220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4220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42206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2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2206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824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4AE9"/>
  </w:style>
  <w:style w:type="paragraph" w:styleId="Jalus">
    <w:name w:val="footer"/>
    <w:basedOn w:val="Normaallaad"/>
    <w:link w:val="JalusMrk"/>
    <w:uiPriority w:val="99"/>
    <w:unhideWhenUsed/>
    <w:rsid w:val="00824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24AE9"/>
  </w:style>
  <w:style w:type="character" w:customStyle="1" w:styleId="Pealkiri3Mrk">
    <w:name w:val="Pealkiri 3 Märk"/>
    <w:basedOn w:val="Liguvaikefont"/>
    <w:link w:val="Pealkiri3"/>
    <w:uiPriority w:val="9"/>
    <w:rsid w:val="00B1689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unhideWhenUsed/>
    <w:rsid w:val="00B16897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B16897"/>
    <w:rPr>
      <w:b/>
      <w:bCs/>
    </w:rPr>
  </w:style>
  <w:style w:type="paragraph" w:styleId="Vahedeta">
    <w:name w:val="No Spacing"/>
    <w:uiPriority w:val="1"/>
    <w:qFormat/>
    <w:rsid w:val="00B16897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0F5251"/>
    <w:rPr>
      <w:color w:val="0563C1" w:themeColor="hyperlink"/>
      <w:u w:val="single"/>
    </w:rPr>
  </w:style>
  <w:style w:type="paragraph" w:styleId="Redaktsioon">
    <w:name w:val="Revision"/>
    <w:hidden/>
    <w:uiPriority w:val="99"/>
    <w:semiHidden/>
    <w:rsid w:val="00155C7E"/>
    <w:pPr>
      <w:spacing w:after="0" w:line="240" w:lineRule="auto"/>
    </w:pPr>
  </w:style>
  <w:style w:type="character" w:customStyle="1" w:styleId="Pealkiri7Mrk">
    <w:name w:val="Pealkiri 7 Märk"/>
    <w:basedOn w:val="Liguvaikefont"/>
    <w:link w:val="Pealkiri7"/>
    <w:uiPriority w:val="9"/>
    <w:semiHidden/>
    <w:rsid w:val="0060741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AF4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AF42DF"/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rsid w:val="002722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ahendamatamainimine">
    <w:name w:val="Unresolved Mention"/>
    <w:basedOn w:val="Liguvaikefont"/>
    <w:uiPriority w:val="99"/>
    <w:semiHidden/>
    <w:unhideWhenUsed/>
    <w:rsid w:val="002722E2"/>
    <w:rPr>
      <w:color w:val="605E5C"/>
      <w:shd w:val="clear" w:color="auto" w:fill="E1DFDD"/>
    </w:rPr>
  </w:style>
  <w:style w:type="character" w:customStyle="1" w:styleId="cf01">
    <w:name w:val="cf01"/>
    <w:basedOn w:val="Liguvaikefont"/>
    <w:rsid w:val="00980908"/>
    <w:rPr>
      <w:rFonts w:ascii="Segoe UI" w:hAnsi="Segoe UI" w:cs="Segoe UI" w:hint="default"/>
      <w:color w:val="202020"/>
      <w:sz w:val="18"/>
      <w:szCs w:val="18"/>
      <w:shd w:val="clear" w:color="auto" w:fill="FFFF00"/>
    </w:rPr>
  </w:style>
  <w:style w:type="character" w:customStyle="1" w:styleId="mm">
    <w:name w:val="mm"/>
    <w:basedOn w:val="Liguvaikefont"/>
    <w:rsid w:val="0032481E"/>
  </w:style>
  <w:style w:type="character" w:customStyle="1" w:styleId="Pealkiri2Mrk">
    <w:name w:val="Pealkiri 2 Märk"/>
    <w:basedOn w:val="Liguvaikefont"/>
    <w:link w:val="Pealkiri2"/>
    <w:uiPriority w:val="9"/>
    <w:semiHidden/>
    <w:rsid w:val="00227C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5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4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6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iigiteataja.ee/akt/108042025001" TargetMode="External"/><Relationship Id="rId2" Type="http://schemas.openxmlformats.org/officeDocument/2006/relationships/hyperlink" Target="https://www.riigiteataja.ee/akt/129062012005" TargetMode="External"/><Relationship Id="rId1" Type="http://schemas.openxmlformats.org/officeDocument/2006/relationships/hyperlink" Target="https://www.riigiteataja.ee/akt/106072023120?leiaKehtiv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AFBD5-8EE2-47AC-A33F-5A8E22CBB4A6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90F549B1-A153-48ED-BDA6-06B198CA09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2D3474-7201-4C27-8369-32B1F4BDF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A8490E-B7F1-4292-9719-AD0F2996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1813</Words>
  <Characters>10520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Laane</dc:creator>
  <cp:keywords/>
  <dc:description/>
  <cp:lastModifiedBy>Maria Sults - JUSTDIGI</cp:lastModifiedBy>
  <cp:revision>12</cp:revision>
  <cp:lastPrinted>2024-01-09T09:30:00Z</cp:lastPrinted>
  <dcterms:created xsi:type="dcterms:W3CDTF">2025-07-24T07:47:00Z</dcterms:created>
  <dcterms:modified xsi:type="dcterms:W3CDTF">2025-08-26T11:25:00Z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_NewReviewCycle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2025-01-13T08:32:44Z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15c9f89b-6248-4de3-8ecb-d1107c34e3e0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